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A679" w14:textId="7214451A" w:rsidR="0092553B" w:rsidRPr="00F9703B" w:rsidRDefault="0092553B" w:rsidP="0092553B">
      <w:pPr>
        <w:jc w:val="right"/>
      </w:pPr>
      <w:r w:rsidRPr="00F9703B">
        <w:rPr>
          <w:rFonts w:hint="eastAsia"/>
        </w:rPr>
        <w:t>作成日：</w:t>
      </w:r>
      <w:r w:rsidRPr="00F9703B">
        <w:t>20</w:t>
      </w:r>
      <w:r w:rsidRPr="00F9703B">
        <w:rPr>
          <w:rFonts w:hint="eastAsia"/>
        </w:rPr>
        <w:t>2</w:t>
      </w:r>
      <w:r w:rsidR="00882681">
        <w:rPr>
          <w:rFonts w:hint="eastAsia"/>
        </w:rPr>
        <w:t>3</w:t>
      </w:r>
      <w:r w:rsidRPr="00F9703B">
        <w:t>年</w:t>
      </w:r>
      <w:r w:rsidRPr="00F9703B">
        <w:rPr>
          <w:rFonts w:hint="eastAsia"/>
        </w:rPr>
        <w:t>７</w:t>
      </w:r>
      <w:r w:rsidRPr="00F9703B">
        <w:t>月</w:t>
      </w:r>
      <w:r w:rsidRPr="00F9703B">
        <w:rPr>
          <w:rFonts w:hint="eastAsia"/>
        </w:rPr>
        <w:t>3</w:t>
      </w:r>
      <w:r w:rsidRPr="00F9703B">
        <w:t>日</w:t>
      </w:r>
    </w:p>
    <w:p w14:paraId="6B7F37BC" w14:textId="77777777" w:rsidR="0092553B" w:rsidRPr="00F469B5" w:rsidRDefault="0092553B" w:rsidP="0092553B"/>
    <w:p w14:paraId="0A8A27F4" w14:textId="77777777" w:rsidR="0092553B" w:rsidRPr="00E66DD4" w:rsidRDefault="0092553B" w:rsidP="0092553B">
      <w:pPr>
        <w:jc w:val="center"/>
        <w:rPr>
          <w:rFonts w:asciiTheme="minorEastAsia" w:hAnsiTheme="minorEastAsia" w:cs="Times New Roman"/>
          <w:color w:val="2F5496"/>
          <w:sz w:val="48"/>
          <w:szCs w:val="48"/>
        </w:rPr>
      </w:pPr>
      <w:r w:rsidRPr="00E66DD4">
        <w:rPr>
          <w:rFonts w:asciiTheme="minorEastAsia" w:hAnsiTheme="minorEastAsia" w:cs="Times New Roman" w:hint="eastAsia"/>
          <w:color w:val="2F5496"/>
          <w:sz w:val="48"/>
          <w:szCs w:val="48"/>
        </w:rPr>
        <w:t>新商品拡販施策会議　議事録</w:t>
      </w:r>
    </w:p>
    <w:p w14:paraId="712B6A78" w14:textId="77777777" w:rsidR="0092553B" w:rsidRPr="00F9703B" w:rsidRDefault="0092553B" w:rsidP="0092553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92553B" w:rsidRPr="00F9703B" w14:paraId="2C146A9E" w14:textId="77777777" w:rsidTr="00B049C3">
        <w:tc>
          <w:tcPr>
            <w:tcW w:w="1696" w:type="dxa"/>
            <w:shd w:val="clear" w:color="auto" w:fill="BDD6EE"/>
          </w:tcPr>
          <w:p w14:paraId="29A06B97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日時</w:t>
            </w:r>
          </w:p>
        </w:tc>
        <w:tc>
          <w:tcPr>
            <w:tcW w:w="6798" w:type="dxa"/>
          </w:tcPr>
          <w:p w14:paraId="0A4C4C36" w14:textId="7BF770C5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20</w:t>
            </w:r>
            <w:r w:rsidRPr="00F9703B">
              <w:rPr>
                <w:rFonts w:asciiTheme="minorEastAsia" w:hAnsiTheme="minorEastAsia" w:cs="Times New Roman" w:hint="eastAsia"/>
              </w:rPr>
              <w:t>2</w:t>
            </w:r>
            <w:r w:rsidR="00882681">
              <w:rPr>
                <w:rFonts w:asciiTheme="minorEastAsia" w:hAnsiTheme="minorEastAsia" w:cs="Times New Roman" w:hint="eastAsia"/>
              </w:rPr>
              <w:t>3</w:t>
            </w:r>
            <w:r w:rsidRPr="00F9703B">
              <w:rPr>
                <w:rFonts w:asciiTheme="minorEastAsia" w:hAnsiTheme="minorEastAsia" w:cs="Times New Roman"/>
              </w:rPr>
              <w:t>年</w:t>
            </w:r>
            <w:r w:rsidRPr="00F9703B">
              <w:rPr>
                <w:rFonts w:asciiTheme="minorEastAsia" w:hAnsiTheme="minorEastAsia" w:cs="Times New Roman" w:hint="eastAsia"/>
              </w:rPr>
              <w:t>７</w:t>
            </w:r>
            <w:r w:rsidRPr="00F9703B">
              <w:rPr>
                <w:rFonts w:asciiTheme="minorEastAsia" w:hAnsiTheme="minorEastAsia" w:cs="Times New Roman"/>
              </w:rPr>
              <w:t>月</w:t>
            </w:r>
            <w:r w:rsidRPr="00F9703B">
              <w:rPr>
                <w:rFonts w:asciiTheme="minorEastAsia" w:hAnsiTheme="minorEastAsia" w:cs="Times New Roman" w:hint="eastAsia"/>
              </w:rPr>
              <w:t>3</w:t>
            </w:r>
            <w:r w:rsidRPr="00F9703B">
              <w:rPr>
                <w:rFonts w:asciiTheme="minorEastAsia" w:hAnsiTheme="minorEastAsia" w:cs="Times New Roman"/>
              </w:rPr>
              <w:t>日（</w:t>
            </w:r>
            <w:r w:rsidR="00882681">
              <w:rPr>
                <w:rFonts w:asciiTheme="minorEastAsia" w:hAnsiTheme="minorEastAsia" w:cs="Times New Roman" w:hint="eastAsia"/>
              </w:rPr>
              <w:t>月</w:t>
            </w:r>
            <w:r w:rsidRPr="00F9703B">
              <w:rPr>
                <w:rFonts w:asciiTheme="minorEastAsia" w:hAnsiTheme="minorEastAsia" w:cs="Times New Roman"/>
              </w:rPr>
              <w:t>）午後1時～午後3時</w:t>
            </w:r>
          </w:p>
        </w:tc>
      </w:tr>
      <w:tr w:rsidR="0092553B" w:rsidRPr="00F9703B" w14:paraId="56E8B899" w14:textId="77777777" w:rsidTr="00B049C3">
        <w:tc>
          <w:tcPr>
            <w:tcW w:w="1696" w:type="dxa"/>
            <w:shd w:val="clear" w:color="auto" w:fill="BDD6EE"/>
          </w:tcPr>
          <w:p w14:paraId="264AEF50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場所</w:t>
            </w:r>
          </w:p>
        </w:tc>
        <w:tc>
          <w:tcPr>
            <w:tcW w:w="6798" w:type="dxa"/>
          </w:tcPr>
          <w:p w14:paraId="23CBA79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本社7階　第4会議室</w:t>
            </w:r>
          </w:p>
        </w:tc>
      </w:tr>
      <w:tr w:rsidR="0092553B" w:rsidRPr="00F9703B" w14:paraId="55DBE0D9" w14:textId="77777777" w:rsidTr="00B049C3">
        <w:tc>
          <w:tcPr>
            <w:tcW w:w="1696" w:type="dxa"/>
            <w:shd w:val="clear" w:color="auto" w:fill="BDD6EE"/>
          </w:tcPr>
          <w:p w14:paraId="38FEABA3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議題</w:t>
            </w:r>
          </w:p>
        </w:tc>
        <w:tc>
          <w:tcPr>
            <w:tcW w:w="6798" w:type="dxa"/>
          </w:tcPr>
          <w:p w14:paraId="1D0B4ED4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 xml:space="preserve">新製品「Natural </w:t>
            </w:r>
            <w:proofErr w:type="spellStart"/>
            <w:r w:rsidRPr="00F9703B">
              <w:rPr>
                <w:rFonts w:asciiTheme="minorEastAsia" w:hAnsiTheme="minorEastAsia" w:cs="Times New Roman"/>
              </w:rPr>
              <w:t>Laboratury</w:t>
            </w:r>
            <w:proofErr w:type="spellEnd"/>
            <w:r w:rsidRPr="00F9703B">
              <w:rPr>
                <w:rFonts w:asciiTheme="minorEastAsia" w:hAnsiTheme="minorEastAsia" w:cs="Times New Roman"/>
              </w:rPr>
              <w:t>」の拡販計画について</w:t>
            </w:r>
          </w:p>
        </w:tc>
      </w:tr>
      <w:tr w:rsidR="0092553B" w:rsidRPr="00F9703B" w14:paraId="6680006B" w14:textId="77777777" w:rsidTr="00B049C3">
        <w:tc>
          <w:tcPr>
            <w:tcW w:w="1696" w:type="dxa"/>
            <w:shd w:val="clear" w:color="auto" w:fill="BDD6EE"/>
          </w:tcPr>
          <w:p w14:paraId="6F4DC9C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出席者</w:t>
            </w:r>
          </w:p>
          <w:p w14:paraId="16420B05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（敬称略）</w:t>
            </w:r>
          </w:p>
        </w:tc>
        <w:tc>
          <w:tcPr>
            <w:tcW w:w="6798" w:type="dxa"/>
          </w:tcPr>
          <w:p w14:paraId="7EAD75E3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第一営業部</w:t>
            </w:r>
            <w:r w:rsidRPr="00F9703B">
              <w:rPr>
                <w:rFonts w:asciiTheme="minorEastAsia" w:hAnsiTheme="minorEastAsia" w:cs="Times New Roman"/>
              </w:rPr>
              <w:t>）</w:t>
            </w:r>
            <w:r w:rsidRPr="00F9703B">
              <w:rPr>
                <w:rFonts w:asciiTheme="minorEastAsia" w:hAnsiTheme="minorEastAsia" w:cs="Times New Roman" w:hint="eastAsia"/>
              </w:rPr>
              <w:t>永田部長</w:t>
            </w:r>
            <w:r w:rsidRPr="00F9703B">
              <w:rPr>
                <w:rFonts w:asciiTheme="minorEastAsia" w:hAnsiTheme="minorEastAsia" w:cs="Times New Roman"/>
              </w:rPr>
              <w:t>、反町</w:t>
            </w:r>
            <w:r w:rsidRPr="00F9703B">
              <w:rPr>
                <w:rFonts w:asciiTheme="minorEastAsia" w:hAnsiTheme="minorEastAsia" w:cs="Times New Roman" w:hint="eastAsia"/>
              </w:rPr>
              <w:t>課長</w:t>
            </w:r>
            <w:r w:rsidRPr="00F9703B">
              <w:rPr>
                <w:rFonts w:asciiTheme="minorEastAsia" w:hAnsiTheme="minorEastAsia" w:cs="Times New Roman"/>
              </w:rPr>
              <w:t>、</w:t>
            </w:r>
            <w:r w:rsidRPr="00F9703B">
              <w:rPr>
                <w:rFonts w:asciiTheme="minorEastAsia" w:hAnsiTheme="minorEastAsia" w:cs="Times New Roman" w:hint="eastAsia"/>
              </w:rPr>
              <w:t>戸倉</w:t>
            </w:r>
            <w:r w:rsidRPr="00F9703B">
              <w:rPr>
                <w:rFonts w:asciiTheme="minorEastAsia" w:hAnsiTheme="minorEastAsia" w:cs="Times New Roman"/>
              </w:rPr>
              <w:t>、岡</w:t>
            </w:r>
          </w:p>
          <w:p w14:paraId="5F9072B5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第二営業部）</w:t>
            </w:r>
            <w:r w:rsidRPr="00F9703B">
              <w:rPr>
                <w:rFonts w:asciiTheme="minorEastAsia" w:hAnsiTheme="minorEastAsia" w:cs="Times New Roman"/>
              </w:rPr>
              <w:t>市川部長</w:t>
            </w:r>
            <w:r w:rsidRPr="00F9703B">
              <w:rPr>
                <w:rFonts w:asciiTheme="minorEastAsia" w:hAnsiTheme="minorEastAsia" w:cs="Times New Roman" w:hint="eastAsia"/>
              </w:rPr>
              <w:t>、園課長、大桃</w:t>
            </w:r>
          </w:p>
          <w:p w14:paraId="438D83AA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第三営業部）藤原部長、飯島課長、渡辺</w:t>
            </w:r>
          </w:p>
          <w:p w14:paraId="2700D88A" w14:textId="574A5CAD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営業企画部）山田部長、石井課長、</w:t>
            </w:r>
            <w:del w:id="0" w:author="石井" w:date="2023-07-04T11:51:00Z">
              <w:r w:rsidR="00CD553F" w:rsidDel="00596C11">
                <w:rPr>
                  <w:rFonts w:asciiTheme="minorEastAsia" w:hAnsiTheme="minorEastAsia" w:cs="Times New Roman" w:hint="eastAsia"/>
                </w:rPr>
                <w:delText>森田、</w:delText>
              </w:r>
            </w:del>
            <w:r w:rsidRPr="00F9703B">
              <w:rPr>
                <w:rFonts w:asciiTheme="minorEastAsia" w:hAnsiTheme="minorEastAsia" w:cs="Times New Roman" w:hint="eastAsia"/>
              </w:rPr>
              <w:t>早川</w:t>
            </w:r>
          </w:p>
        </w:tc>
      </w:tr>
      <w:tr w:rsidR="0092553B" w:rsidRPr="00F9703B" w14:paraId="10ACA4AF" w14:textId="77777777" w:rsidTr="00B049C3">
        <w:tc>
          <w:tcPr>
            <w:tcW w:w="1696" w:type="dxa"/>
            <w:shd w:val="clear" w:color="auto" w:fill="BDD6EE"/>
          </w:tcPr>
          <w:p w14:paraId="579D045A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議事進行</w:t>
            </w:r>
          </w:p>
        </w:tc>
        <w:tc>
          <w:tcPr>
            <w:tcW w:w="6798" w:type="dxa"/>
          </w:tcPr>
          <w:p w14:paraId="3DBCD7B9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</w:t>
            </w:r>
            <w:r w:rsidRPr="00F9703B">
              <w:rPr>
                <w:rFonts w:asciiTheme="minorEastAsia" w:hAnsiTheme="minorEastAsia" w:cs="Times New Roman" w:hint="eastAsia"/>
              </w:rPr>
              <w:t>山田部長</w:t>
            </w:r>
          </w:p>
        </w:tc>
      </w:tr>
      <w:tr w:rsidR="0092553B" w:rsidRPr="00F9703B" w14:paraId="7926D87C" w14:textId="77777777" w:rsidTr="00B049C3">
        <w:tc>
          <w:tcPr>
            <w:tcW w:w="1696" w:type="dxa"/>
            <w:shd w:val="clear" w:color="auto" w:fill="BDD6EE"/>
          </w:tcPr>
          <w:p w14:paraId="4A368432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記録者</w:t>
            </w:r>
          </w:p>
        </w:tc>
        <w:tc>
          <w:tcPr>
            <w:tcW w:w="6798" w:type="dxa"/>
          </w:tcPr>
          <w:p w14:paraId="287A5BF7" w14:textId="77777777" w:rsidR="0092553B" w:rsidRPr="00F9703B" w:rsidRDefault="0092553B" w:rsidP="00B049C3">
            <w:p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営業企画部）早川</w:t>
            </w:r>
          </w:p>
        </w:tc>
      </w:tr>
      <w:tr w:rsidR="0092553B" w:rsidRPr="00F9703B" w14:paraId="34E6C5B9" w14:textId="77777777" w:rsidTr="00B049C3">
        <w:tc>
          <w:tcPr>
            <w:tcW w:w="1696" w:type="dxa"/>
            <w:shd w:val="clear" w:color="auto" w:fill="BDD6EE"/>
          </w:tcPr>
          <w:p w14:paraId="624C115E" w14:textId="77777777" w:rsidR="0092553B" w:rsidRPr="00F9703B" w:rsidRDefault="0092553B" w:rsidP="00B049C3">
            <w:pPr>
              <w:jc w:val="center"/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 w:hint="eastAsia"/>
              </w:rPr>
              <w:t>議事</w:t>
            </w:r>
          </w:p>
        </w:tc>
        <w:tc>
          <w:tcPr>
            <w:tcW w:w="6798" w:type="dxa"/>
          </w:tcPr>
          <w:p w14:paraId="1B433AF6" w14:textId="6E49F27A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新商品の市場調査結果について</w:t>
            </w:r>
          </w:p>
          <w:p w14:paraId="7D39B3D9" w14:textId="440CF878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新商品</w:t>
            </w:r>
            <w:r w:rsidR="00424633">
              <w:rPr>
                <w:rFonts w:asciiTheme="minorEastAsia" w:hAnsiTheme="minorEastAsia" w:cs="Times New Roman" w:hint="eastAsia"/>
              </w:rPr>
              <w:t>の</w:t>
            </w:r>
            <w:r w:rsidRPr="00F9703B">
              <w:rPr>
                <w:rFonts w:asciiTheme="minorEastAsia" w:hAnsiTheme="minorEastAsia" w:cs="Times New Roman" w:hint="eastAsia"/>
              </w:rPr>
              <w:t>拡販計画</w:t>
            </w:r>
            <w:r w:rsidRPr="00F9703B">
              <w:rPr>
                <w:rFonts w:asciiTheme="minorEastAsia" w:hAnsiTheme="minorEastAsia" w:cs="Times New Roman"/>
              </w:rPr>
              <w:t>の一部見直しについて</w:t>
            </w:r>
          </w:p>
          <w:p w14:paraId="29B58CC9" w14:textId="3DD0CA85" w:rsidR="0092553B" w:rsidRPr="00F9703B" w:rsidRDefault="0092553B" w:rsidP="00B049C3">
            <w:pPr>
              <w:numPr>
                <w:ilvl w:val="0"/>
                <w:numId w:val="1"/>
              </w:numPr>
              <w:rPr>
                <w:rFonts w:asciiTheme="minorEastAsia" w:hAnsiTheme="minorEastAsia" w:cs="Times New Roman"/>
              </w:rPr>
            </w:pPr>
            <w:r w:rsidRPr="00F9703B">
              <w:rPr>
                <w:rFonts w:asciiTheme="minorEastAsia" w:hAnsiTheme="minorEastAsia" w:cs="Times New Roman"/>
              </w:rPr>
              <w:t>次回会議日</w:t>
            </w:r>
            <w:r w:rsidR="00CE4785">
              <w:rPr>
                <w:rFonts w:asciiTheme="minorEastAsia" w:hAnsiTheme="minorEastAsia" w:cs="Times New Roman" w:hint="eastAsia"/>
              </w:rPr>
              <w:t>時</w:t>
            </w:r>
          </w:p>
        </w:tc>
      </w:tr>
    </w:tbl>
    <w:p w14:paraId="143C27B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62CC8BB1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新商品の市場調査結果について</w:t>
      </w:r>
    </w:p>
    <w:p w14:paraId="5C17FAF0" w14:textId="3A637437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営業企画部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石井課長</w:t>
      </w:r>
      <w:r w:rsidRPr="00F9703B">
        <w:rPr>
          <w:rFonts w:asciiTheme="minorEastAsia" w:hAnsiTheme="minorEastAsia" w:cs="Times New Roman"/>
        </w:rPr>
        <w:t>より、</w:t>
      </w:r>
      <w:r w:rsidR="007F5B50">
        <w:rPr>
          <w:rFonts w:asciiTheme="minorEastAsia" w:hAnsiTheme="minorEastAsia" w:cs="Times New Roman" w:hint="eastAsia"/>
        </w:rPr>
        <w:t>ｵﾝﾗｲﾝｱﾝｹｰﾄ</w:t>
      </w:r>
      <w:r w:rsidRPr="00F9703B">
        <w:rPr>
          <w:rFonts w:asciiTheme="minorEastAsia" w:hAnsiTheme="minorEastAsia" w:cs="Times New Roman"/>
        </w:rPr>
        <w:t>の結果を説明。（別紙参照）</w:t>
      </w:r>
    </w:p>
    <w:p w14:paraId="1F02A9C6" w14:textId="5313D740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ins w:id="1" w:author="石井" w:date="2023-07-04T11:52:00Z">
        <w:r w:rsidR="00596C11">
          <w:rPr>
            <w:rFonts w:asciiTheme="minorEastAsia" w:hAnsiTheme="minorEastAsia" w:cs="Times New Roman" w:hint="eastAsia"/>
          </w:rPr>
          <w:t>永田部長より、</w:t>
        </w:r>
      </w:ins>
      <w:r w:rsidR="007F5B50">
        <w:rPr>
          <w:rFonts w:asciiTheme="minorEastAsia" w:hAnsiTheme="minorEastAsia" w:cs="Times New Roman" w:hint="eastAsia"/>
        </w:rPr>
        <w:t>オンラインアンケート</w:t>
      </w:r>
      <w:r w:rsidRPr="00F9703B">
        <w:rPr>
          <w:rFonts w:asciiTheme="minorEastAsia" w:hAnsiTheme="minorEastAsia" w:cs="Times New Roman"/>
        </w:rPr>
        <w:t>では、シルバー層の回答サンプルが</w:t>
      </w:r>
      <w:r w:rsidRPr="00F9703B">
        <w:rPr>
          <w:rFonts w:asciiTheme="minorEastAsia" w:hAnsiTheme="minorEastAsia" w:cs="Times New Roman" w:hint="eastAsia"/>
        </w:rPr>
        <w:t>不足してるので、</w:t>
      </w:r>
      <w:commentRangeStart w:id="2"/>
      <w:r w:rsidRPr="00F9703B">
        <w:rPr>
          <w:rFonts w:asciiTheme="minorEastAsia" w:hAnsiTheme="minorEastAsia" w:cs="Times New Roman"/>
        </w:rPr>
        <w:t>団塊世代限定の</w:t>
      </w:r>
      <w:r w:rsidRPr="00F9703B">
        <w:rPr>
          <w:rFonts w:asciiTheme="minorEastAsia" w:hAnsiTheme="minorEastAsia" w:cs="Times New Roman" w:hint="eastAsia"/>
        </w:rPr>
        <w:t>リサーチの深耕が必要との指摘</w:t>
      </w:r>
      <w:del w:id="3" w:author="石井" w:date="2023-07-04T11:52:00Z">
        <w:r w:rsidR="00CD553F" w:rsidDel="00596C11">
          <w:rPr>
            <w:rFonts w:asciiTheme="minorEastAsia" w:hAnsiTheme="minorEastAsia" w:cs="Times New Roman" w:hint="eastAsia"/>
          </w:rPr>
          <w:delText>が永田部長より</w:delText>
        </w:r>
      </w:del>
      <w:r w:rsidRPr="00F9703B">
        <w:rPr>
          <w:rFonts w:asciiTheme="minorEastAsia" w:hAnsiTheme="minorEastAsia" w:cs="Times New Roman" w:hint="eastAsia"/>
        </w:rPr>
        <w:t>あり</w:t>
      </w:r>
      <w:r w:rsidRPr="00F9703B">
        <w:rPr>
          <w:rFonts w:asciiTheme="minorEastAsia" w:hAnsiTheme="minorEastAsia" w:cs="Times New Roman"/>
        </w:rPr>
        <w:t>。</w:t>
      </w:r>
      <w:commentRangeEnd w:id="2"/>
      <w:r w:rsidR="00CD553F">
        <w:rPr>
          <w:rStyle w:val="a8"/>
        </w:rPr>
        <w:commentReference w:id="2"/>
      </w:r>
    </w:p>
    <w:p w14:paraId="4437C993" w14:textId="77777777" w:rsidR="0092553B" w:rsidRPr="00F9703B" w:rsidRDefault="0092553B" w:rsidP="0092553B">
      <w:pPr>
        <w:numPr>
          <w:ilvl w:val="0"/>
          <w:numId w:val="2"/>
        </w:numPr>
        <w:ind w:leftChars="200" w:left="84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再度リサーチを行うことを決定</w:t>
      </w:r>
      <w:r w:rsidRPr="00F9703B">
        <w:rPr>
          <w:rFonts w:asciiTheme="minorEastAsia" w:hAnsiTheme="minorEastAsia" w:cs="Times New Roman"/>
        </w:rPr>
        <w:t>。</w:t>
      </w:r>
    </w:p>
    <w:p w14:paraId="2B3CF288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5C3114FC" w14:textId="7777777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新商品の</w:t>
      </w:r>
      <w:r w:rsidRPr="00F9703B">
        <w:rPr>
          <w:rFonts w:asciiTheme="minorEastAsia" w:hAnsiTheme="minorEastAsia" w:cs="Times New Roman" w:hint="eastAsia"/>
          <w:b/>
        </w:rPr>
        <w:t>拡販計画</w:t>
      </w:r>
      <w:r w:rsidRPr="00F9703B">
        <w:rPr>
          <w:rFonts w:asciiTheme="minorEastAsia" w:hAnsiTheme="minorEastAsia" w:cs="Times New Roman"/>
          <w:b/>
        </w:rPr>
        <w:t>の一部見直しについて</w:t>
      </w:r>
    </w:p>
    <w:p w14:paraId="61FEEF9F" w14:textId="1335B185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第一営業部</w:t>
      </w:r>
      <w:r w:rsidRPr="00F9703B">
        <w:rPr>
          <w:rFonts w:asciiTheme="minorEastAsia" w:hAnsiTheme="minorEastAsia" w:cs="Times New Roman"/>
        </w:rPr>
        <w:t>）</w:t>
      </w:r>
      <w:r w:rsidRPr="00F9703B">
        <w:rPr>
          <w:rFonts w:asciiTheme="minorEastAsia" w:hAnsiTheme="minorEastAsia" w:cs="Times New Roman" w:hint="eastAsia"/>
        </w:rPr>
        <w:t>戸倉より、</w:t>
      </w:r>
      <w:r w:rsidRPr="00F9703B">
        <w:rPr>
          <w:rFonts w:asciiTheme="minorEastAsia" w:hAnsiTheme="minorEastAsia" w:cs="Times New Roman"/>
        </w:rPr>
        <w:t>新商品の</w:t>
      </w:r>
      <w:r w:rsidRPr="00F9703B">
        <w:rPr>
          <w:rFonts w:asciiTheme="minorEastAsia" w:hAnsiTheme="minorEastAsia" w:cs="Times New Roman" w:hint="eastAsia"/>
        </w:rPr>
        <w:t>拡販計画の一部見直し案について内容を説明。</w:t>
      </w:r>
      <w:r w:rsidRPr="00F9703B">
        <w:rPr>
          <w:rFonts w:asciiTheme="minorEastAsia" w:hAnsiTheme="minorEastAsia" w:cs="Times New Roman"/>
        </w:rPr>
        <w:t>（別紙参照）</w:t>
      </w:r>
    </w:p>
    <w:p w14:paraId="0C3B8C11" w14:textId="77777777" w:rsidR="0092553B" w:rsidRPr="00F9703B" w:rsidRDefault="0092553B" w:rsidP="0092553B">
      <w:pPr>
        <w:numPr>
          <w:ilvl w:val="0"/>
          <w:numId w:val="4"/>
        </w:numPr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見直し後の拡販計画について、</w:t>
      </w:r>
      <w:r w:rsidRPr="00F9703B">
        <w:rPr>
          <w:rFonts w:asciiTheme="minorEastAsia" w:hAnsiTheme="minorEastAsia" w:cs="Times New Roman"/>
        </w:rPr>
        <w:t>満場一致で承認。</w:t>
      </w:r>
    </w:p>
    <w:p w14:paraId="637931D4" w14:textId="77777777" w:rsidR="0092553B" w:rsidRPr="00F9703B" w:rsidRDefault="0092553B" w:rsidP="0092553B">
      <w:pPr>
        <w:rPr>
          <w:rFonts w:asciiTheme="minorEastAsia" w:hAnsiTheme="minorEastAsia" w:cs="Times New Roman"/>
        </w:rPr>
      </w:pPr>
    </w:p>
    <w:p w14:paraId="3B79810F" w14:textId="0D11A467" w:rsidR="0092553B" w:rsidRPr="00F9703B" w:rsidRDefault="0092553B" w:rsidP="0092553B">
      <w:pPr>
        <w:numPr>
          <w:ilvl w:val="0"/>
          <w:numId w:val="3"/>
        </w:numPr>
        <w:rPr>
          <w:rFonts w:asciiTheme="minorEastAsia" w:hAnsiTheme="minorEastAsia" w:cs="Times New Roman"/>
          <w:b/>
        </w:rPr>
      </w:pPr>
      <w:r w:rsidRPr="00F9703B">
        <w:rPr>
          <w:rFonts w:asciiTheme="minorEastAsia" w:hAnsiTheme="minorEastAsia" w:cs="Times New Roman"/>
          <w:b/>
        </w:rPr>
        <w:t>次回会議</w:t>
      </w:r>
      <w:r w:rsidR="00CE4785">
        <w:rPr>
          <w:rFonts w:asciiTheme="minorEastAsia" w:hAnsiTheme="minorEastAsia" w:cs="Times New Roman" w:hint="eastAsia"/>
          <w:b/>
        </w:rPr>
        <w:t>日時</w:t>
      </w:r>
    </w:p>
    <w:p w14:paraId="3F58FDA2" w14:textId="458CCA1D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日</w:t>
      </w:r>
      <w:r w:rsidR="00CE4785">
        <w:rPr>
          <w:rFonts w:asciiTheme="minorEastAsia" w:hAnsiTheme="minorEastAsia" w:cs="Times New Roman" w:hint="eastAsia"/>
        </w:rPr>
        <w:t>時</w:t>
      </w:r>
      <w:r w:rsidRPr="00F9703B">
        <w:rPr>
          <w:rFonts w:asciiTheme="minorEastAsia" w:hAnsiTheme="minorEastAsia" w:cs="Times New Roman" w:hint="eastAsia"/>
        </w:rPr>
        <w:t>：</w:t>
      </w:r>
      <w:r w:rsidRPr="00F9703B">
        <w:rPr>
          <w:rFonts w:asciiTheme="minorEastAsia" w:hAnsiTheme="minorEastAsia" w:cs="Times New Roman"/>
        </w:rPr>
        <w:t>20</w:t>
      </w:r>
      <w:r w:rsidRPr="00F9703B">
        <w:rPr>
          <w:rFonts w:asciiTheme="minorEastAsia" w:hAnsiTheme="minorEastAsia" w:cs="Times New Roman" w:hint="eastAsia"/>
        </w:rPr>
        <w:t>2</w:t>
      </w:r>
      <w:r w:rsidR="00882681">
        <w:rPr>
          <w:rFonts w:asciiTheme="minorEastAsia" w:hAnsiTheme="minorEastAsia" w:cs="Times New Roman" w:hint="eastAsia"/>
        </w:rPr>
        <w:t>3</w:t>
      </w:r>
      <w:r w:rsidRPr="00F9703B">
        <w:rPr>
          <w:rFonts w:asciiTheme="minorEastAsia" w:hAnsiTheme="minorEastAsia" w:cs="Times New Roman"/>
        </w:rPr>
        <w:t>年</w:t>
      </w:r>
      <w:r w:rsidRPr="00F9703B">
        <w:rPr>
          <w:rFonts w:asciiTheme="minorEastAsia" w:hAnsiTheme="minorEastAsia" w:cs="Times New Roman" w:hint="eastAsia"/>
        </w:rPr>
        <w:t>８</w:t>
      </w:r>
      <w:r w:rsidRPr="00F9703B">
        <w:rPr>
          <w:rFonts w:asciiTheme="minorEastAsia" w:hAnsiTheme="minorEastAsia" w:cs="Times New Roman"/>
        </w:rPr>
        <w:t>月</w:t>
      </w:r>
      <w:r w:rsidRPr="00F9703B">
        <w:rPr>
          <w:rFonts w:asciiTheme="minorEastAsia" w:hAnsiTheme="minorEastAsia" w:cs="Times New Roman" w:hint="eastAsia"/>
        </w:rPr>
        <w:t>3</w:t>
      </w:r>
      <w:r w:rsidRPr="00F9703B">
        <w:rPr>
          <w:rFonts w:asciiTheme="minorEastAsia" w:hAnsiTheme="minorEastAsia" w:cs="Times New Roman"/>
        </w:rPr>
        <w:t>日</w:t>
      </w:r>
      <w:ins w:id="4" w:author="石井" w:date="2023-07-04T11:52:00Z">
        <w:r w:rsidR="00596C11">
          <w:rPr>
            <w:rFonts w:asciiTheme="minorEastAsia" w:hAnsiTheme="minorEastAsia" w:cs="Times New Roman" w:hint="eastAsia"/>
          </w:rPr>
          <w:t>（木）</w:t>
        </w:r>
      </w:ins>
      <w:r w:rsidRPr="00F9703B">
        <w:rPr>
          <w:rFonts w:asciiTheme="minorEastAsia" w:hAnsiTheme="minorEastAsia" w:cs="Times New Roman"/>
        </w:rPr>
        <w:t xml:space="preserve">　午後1時～午後3時</w:t>
      </w:r>
    </w:p>
    <w:p w14:paraId="5406F9E1" w14:textId="77777777" w:rsidR="0092553B" w:rsidRPr="00F9703B" w:rsidRDefault="0092553B" w:rsidP="0092553B">
      <w:pPr>
        <w:ind w:leftChars="200" w:left="420"/>
        <w:rPr>
          <w:rFonts w:asciiTheme="minorEastAsia" w:hAnsiTheme="minorEastAsia" w:cs="Times New Roman"/>
        </w:rPr>
      </w:pPr>
      <w:r w:rsidRPr="00F9703B">
        <w:rPr>
          <w:rFonts w:asciiTheme="minorEastAsia" w:hAnsiTheme="minorEastAsia" w:cs="Times New Roman" w:hint="eastAsia"/>
        </w:rPr>
        <w:t>場所：本社</w:t>
      </w:r>
      <w:r w:rsidRPr="00F9703B">
        <w:rPr>
          <w:rFonts w:asciiTheme="minorEastAsia" w:hAnsiTheme="minorEastAsia" w:cs="Times New Roman"/>
        </w:rPr>
        <w:t>7階　第2会議室</w:t>
      </w:r>
    </w:p>
    <w:p w14:paraId="5592977F" w14:textId="77777777" w:rsidR="00383533" w:rsidRPr="0092553B" w:rsidRDefault="00383533"/>
    <w:sectPr w:rsidR="00383533" w:rsidRPr="009255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石井" w:date="2023-07-04T11:51:00Z" w:initials="石井">
    <w:p w14:paraId="7B1BD513" w14:textId="77777777" w:rsidR="00CD553F" w:rsidRDefault="00CD553F" w:rsidP="00457BD5">
      <w:pPr>
        <w:pStyle w:val="a9"/>
      </w:pPr>
      <w:r>
        <w:rPr>
          <w:rStyle w:val="a8"/>
        </w:rPr>
        <w:annotationRef/>
      </w:r>
      <w:r>
        <w:t>次回の会議までにリサーチ結果が発表できるように準備してください。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1BD5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E8636" w16cex:dateUtc="2023-07-04T0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1BD513" w16cid:durableId="284E86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39D59" w14:textId="77777777" w:rsidR="00890E77" w:rsidRDefault="00890E77" w:rsidP="0092553B">
      <w:r>
        <w:separator/>
      </w:r>
    </w:p>
  </w:endnote>
  <w:endnote w:type="continuationSeparator" w:id="0">
    <w:p w14:paraId="6EF8B1FB" w14:textId="77777777" w:rsidR="00890E77" w:rsidRDefault="00890E77" w:rsidP="0092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8698F" w14:textId="77777777" w:rsidR="00890E77" w:rsidRDefault="00890E77" w:rsidP="0092553B">
      <w:r>
        <w:separator/>
      </w:r>
    </w:p>
  </w:footnote>
  <w:footnote w:type="continuationSeparator" w:id="0">
    <w:p w14:paraId="5B2C2D95" w14:textId="77777777" w:rsidR="00890E77" w:rsidRDefault="00890E77" w:rsidP="00925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E37F8"/>
    <w:multiLevelType w:val="hybridMultilevel"/>
    <w:tmpl w:val="AB0C8A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78E574E"/>
    <w:multiLevelType w:val="hybridMultilevel"/>
    <w:tmpl w:val="1324CC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AB1204"/>
    <w:multiLevelType w:val="hybridMultilevel"/>
    <w:tmpl w:val="D1C61016"/>
    <w:lvl w:ilvl="0" w:tplc="31AE3FE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402823">
    <w:abstractNumId w:val="0"/>
  </w:num>
  <w:num w:numId="2" w16cid:durableId="771898172">
    <w:abstractNumId w:val="2"/>
  </w:num>
  <w:num w:numId="3" w16cid:durableId="1041592219">
    <w:abstractNumId w:val="3"/>
  </w:num>
  <w:num w:numId="4" w16cid:durableId="1837070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石井">
    <w15:presenceInfo w15:providerId="None" w15:userId="石井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33"/>
    <w:rsid w:val="00052EA0"/>
    <w:rsid w:val="00070F7C"/>
    <w:rsid w:val="00256B2A"/>
    <w:rsid w:val="002F6B6B"/>
    <w:rsid w:val="00383533"/>
    <w:rsid w:val="00424633"/>
    <w:rsid w:val="00596C11"/>
    <w:rsid w:val="005A2B99"/>
    <w:rsid w:val="00766F33"/>
    <w:rsid w:val="007941A9"/>
    <w:rsid w:val="007F5B50"/>
    <w:rsid w:val="00882681"/>
    <w:rsid w:val="00890E77"/>
    <w:rsid w:val="0092553B"/>
    <w:rsid w:val="00A03312"/>
    <w:rsid w:val="00C94333"/>
    <w:rsid w:val="00CD553F"/>
    <w:rsid w:val="00CE4785"/>
    <w:rsid w:val="00E66DD4"/>
    <w:rsid w:val="00E7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E9F22"/>
  <w15:chartTrackingRefBased/>
  <w15:docId w15:val="{E2B15F9C-8DF3-4ABB-9DCF-08DFCA09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5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53B"/>
  </w:style>
  <w:style w:type="paragraph" w:styleId="a5">
    <w:name w:val="footer"/>
    <w:basedOn w:val="a"/>
    <w:link w:val="a6"/>
    <w:uiPriority w:val="99"/>
    <w:unhideWhenUsed/>
    <w:rsid w:val="00925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53B"/>
  </w:style>
  <w:style w:type="table" w:styleId="a7">
    <w:name w:val="Table Grid"/>
    <w:basedOn w:val="a1"/>
    <w:uiPriority w:val="39"/>
    <w:rsid w:val="00925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2553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2553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2553B"/>
  </w:style>
  <w:style w:type="paragraph" w:styleId="ab">
    <w:name w:val="Revision"/>
    <w:hidden/>
    <w:uiPriority w:val="99"/>
    <w:semiHidden/>
    <w:rsid w:val="00882681"/>
  </w:style>
  <w:style w:type="paragraph" w:styleId="ac">
    <w:name w:val="annotation subject"/>
    <w:basedOn w:val="a9"/>
    <w:next w:val="a9"/>
    <w:link w:val="ad"/>
    <w:uiPriority w:val="99"/>
    <w:semiHidden/>
    <w:unhideWhenUsed/>
    <w:rsid w:val="00E66DD4"/>
    <w:rPr>
      <w:b/>
      <w:bCs/>
    </w:rPr>
  </w:style>
  <w:style w:type="character" w:customStyle="1" w:styleId="ad">
    <w:name w:val="コメント内容 (文字)"/>
    <w:basedOn w:val="aa"/>
    <w:link w:val="ac"/>
    <w:uiPriority w:val="99"/>
    <w:semiHidden/>
    <w:rsid w:val="00E66D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2023-02-02T09:56:00Z</dcterms:created>
  <dcterms:modified xsi:type="dcterms:W3CDTF">2023-02-02T09:56:00Z</dcterms:modified>
</cp:coreProperties>
</file>