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68842" w14:textId="77777777" w:rsidR="00380830" w:rsidRPr="00EB0E48" w:rsidRDefault="00380830" w:rsidP="00380830">
      <w:pPr>
        <w:rPr>
          <w:rFonts w:ascii="ＭＳ Ｐゴシック" w:eastAsia="ＭＳ Ｐゴシック" w:hAnsi="ＭＳ Ｐゴシック" w:cs="Times New Roman"/>
          <w:b/>
          <w:sz w:val="28"/>
          <w:szCs w:val="28"/>
        </w:rPr>
      </w:pPr>
      <w:r w:rsidRPr="00EB0E48">
        <w:rPr>
          <w:rFonts w:ascii="ＭＳ Ｐゴシック" w:eastAsia="ＭＳ Ｐゴシック" w:hAnsi="ＭＳ Ｐゴシック" w:cs="Times New Roman" w:hint="eastAsia"/>
          <w:b/>
          <w:sz w:val="28"/>
          <w:szCs w:val="28"/>
        </w:rPr>
        <w:t>目次</w:t>
      </w:r>
    </w:p>
    <w:p w14:paraId="31A63746" w14:textId="77777777" w:rsidR="00380830" w:rsidRPr="001F0BE0" w:rsidRDefault="00380830" w:rsidP="00380830">
      <w:pPr>
        <w:rPr>
          <w:rFonts w:ascii="游明朝" w:hAnsi="游明朝" w:cs="Times New Roman"/>
        </w:rPr>
      </w:pPr>
    </w:p>
    <w:p w14:paraId="50A35677" w14:textId="236560F7" w:rsidR="00380830" w:rsidRPr="001F0BE0" w:rsidRDefault="00144155" w:rsidP="00380830">
      <w:pPr>
        <w:rPr>
          <w:rFonts w:ascii="游明朝" w:hAnsi="游明朝" w:cs="Times New Roman"/>
        </w:rPr>
      </w:pPr>
      <w:r>
        <w:rPr>
          <w:rFonts w:ascii="游明朝" w:hAnsi="游明朝" w:cs="Times New Roman" w:hint="eastAsia"/>
        </w:rPr>
        <w:t>書籍</w:t>
      </w:r>
    </w:p>
    <w:p w14:paraId="2538EB7F" w14:textId="77777777" w:rsidR="00380830" w:rsidRPr="001F0BE0" w:rsidRDefault="00380830" w:rsidP="00380830">
      <w:pPr>
        <w:rPr>
          <w:rFonts w:ascii="游明朝" w:hAnsi="游明朝" w:cs="Times New Roman"/>
        </w:rPr>
      </w:pPr>
      <w:r w:rsidRPr="001F0BE0">
        <w:rPr>
          <w:rFonts w:ascii="游明朝" w:hAnsi="游明朝" w:cs="Times New Roman" w:hint="eastAsia"/>
        </w:rPr>
        <w:t>篠崎綺羅「空のクジラ」</w:t>
      </w:r>
    </w:p>
    <w:p w14:paraId="13AF3FEE" w14:textId="77777777" w:rsidR="00380830" w:rsidRPr="001F0BE0" w:rsidRDefault="00380830" w:rsidP="00380830">
      <w:pPr>
        <w:rPr>
          <w:rFonts w:ascii="游明朝" w:hAnsi="游明朝" w:cs="Times New Roman"/>
        </w:rPr>
      </w:pPr>
      <w:r w:rsidRPr="001F0BE0">
        <w:rPr>
          <w:rFonts w:ascii="游明朝" w:hAnsi="游明朝" w:cs="Times New Roman" w:hint="eastAsia"/>
        </w:rPr>
        <w:t>初出：「空のクジラ」</w:t>
      </w:r>
      <w:r w:rsidRPr="001F0BE0">
        <w:rPr>
          <w:rFonts w:ascii="游明朝" w:hAnsi="游明朝" w:cs="Times New Roman"/>
        </w:rPr>
        <w:t>1999年10月21日　日本幻想社（文芸詩楽）</w:t>
      </w:r>
    </w:p>
    <w:p w14:paraId="45344A4D" w14:textId="77777777" w:rsidR="00380830" w:rsidRPr="001F0BE0" w:rsidRDefault="00380830" w:rsidP="00380830">
      <w:pPr>
        <w:rPr>
          <w:rFonts w:ascii="游明朝" w:hAnsi="游明朝" w:cs="Times New Roman"/>
        </w:rPr>
      </w:pPr>
      <w:r w:rsidRPr="001F0BE0">
        <w:rPr>
          <w:rFonts w:ascii="游明朝" w:hAnsi="游明朝" w:cs="Times New Roman" w:hint="eastAsia"/>
        </w:rPr>
        <w:t>初収：「空のクジラ」2005</w:t>
      </w:r>
      <w:r w:rsidRPr="001F0BE0">
        <w:rPr>
          <w:rFonts w:ascii="游明朝" w:hAnsi="游明朝" w:cs="Times New Roman"/>
        </w:rPr>
        <w:t>年</w:t>
      </w:r>
      <w:r w:rsidRPr="001F0BE0">
        <w:rPr>
          <w:rFonts w:ascii="游明朝" w:hAnsi="游明朝" w:cs="Times New Roman" w:hint="eastAsia"/>
        </w:rPr>
        <w:t>4</w:t>
      </w:r>
      <w:r w:rsidRPr="001F0BE0">
        <w:rPr>
          <w:rFonts w:ascii="游明朝" w:hAnsi="游明朝" w:cs="Times New Roman"/>
        </w:rPr>
        <w:t>月</w:t>
      </w:r>
      <w:r w:rsidRPr="001F0BE0">
        <w:rPr>
          <w:rFonts w:ascii="游明朝" w:hAnsi="游明朝" w:cs="Times New Roman" w:hint="eastAsia"/>
        </w:rPr>
        <w:t>20</w:t>
      </w:r>
      <w:r w:rsidRPr="001F0BE0">
        <w:rPr>
          <w:rFonts w:ascii="游明朝" w:hAnsi="游明朝" w:cs="Times New Roman"/>
        </w:rPr>
        <w:t>日　彼方文芸社（彼方文芸文庫）</w:t>
      </w:r>
    </w:p>
    <w:p w14:paraId="021358B3" w14:textId="77777777" w:rsidR="00380830" w:rsidRPr="001F0BE0" w:rsidRDefault="00380830" w:rsidP="00380830">
      <w:pPr>
        <w:rPr>
          <w:rFonts w:ascii="游明朝" w:hAnsi="游明朝" w:cs="Times New Roman"/>
        </w:rPr>
      </w:pPr>
      <w:r w:rsidRPr="001F0BE0">
        <w:rPr>
          <w:rFonts w:ascii="游明朝" w:hAnsi="游明朝" w:cs="Times New Roman" w:hint="eastAsia"/>
        </w:rPr>
        <w:t>研究の目的と方法</w:t>
      </w:r>
    </w:p>
    <w:p w14:paraId="3B3E6DA5" w14:textId="33B6A9E3" w:rsidR="00380830" w:rsidRPr="001F0BE0" w:rsidRDefault="00380830" w:rsidP="00380830">
      <w:pPr>
        <w:rPr>
          <w:rFonts w:ascii="游明朝" w:hAnsi="游明朝" w:cs="Times New Roman"/>
        </w:rPr>
      </w:pPr>
      <w:r w:rsidRPr="001F0BE0">
        <w:rPr>
          <w:rFonts w:ascii="游明朝" w:hAnsi="游明朝" w:cs="Times New Roman" w:hint="eastAsia"/>
        </w:rPr>
        <w:t>主人公『私』は</w:t>
      </w:r>
      <w:ins w:id="0" w:author="田中" w:date="2020-04-01T22:23:00Z">
        <w:r w:rsidRPr="001F0BE0">
          <w:rPr>
            <w:rFonts w:ascii="游明朝" w:hAnsi="游明朝" w:cs="Times New Roman" w:hint="eastAsia"/>
          </w:rPr>
          <w:t>地上に対する</w:t>
        </w:r>
      </w:ins>
      <w:r w:rsidRPr="001F0BE0">
        <w:rPr>
          <w:rFonts w:ascii="游明朝" w:hAnsi="游明朝" w:cs="Times New Roman" w:hint="eastAsia"/>
        </w:rPr>
        <w:t>天国をどのように</w:t>
      </w:r>
      <w:r w:rsidR="00A46B6B">
        <w:rPr>
          <w:rFonts w:ascii="游明朝" w:hAnsi="游明朝" w:cs="Times New Roman" w:hint="eastAsia"/>
        </w:rPr>
        <w:t>捉え</w:t>
      </w:r>
      <w:r w:rsidRPr="001F0BE0">
        <w:rPr>
          <w:rFonts w:ascii="游明朝" w:hAnsi="游明朝" w:cs="Times New Roman" w:hint="eastAsia"/>
        </w:rPr>
        <w:t>ているのか。天国と地上の関係、およびクジラと『私』の関係を踏まえた</w:t>
      </w:r>
      <w:r w:rsidR="00144155">
        <w:rPr>
          <w:rFonts w:ascii="游明朝" w:hAnsi="游明朝" w:cs="Times New Roman" w:hint="eastAsia"/>
        </w:rPr>
        <w:t>うえ</w:t>
      </w:r>
      <w:r w:rsidRPr="001F0BE0">
        <w:rPr>
          <w:rFonts w:ascii="游明朝" w:hAnsi="游明朝" w:cs="Times New Roman" w:hint="eastAsia"/>
        </w:rPr>
        <w:t>で分析していきたい。</w:t>
      </w:r>
    </w:p>
    <w:p w14:paraId="650129A2" w14:textId="5EDBEC8E" w:rsidR="00380830" w:rsidRPr="001F0BE0" w:rsidRDefault="00144155" w:rsidP="00380830">
      <w:pPr>
        <w:rPr>
          <w:rFonts w:ascii="游明朝" w:hAnsi="游明朝" w:cs="Times New Roman"/>
        </w:rPr>
      </w:pPr>
      <w:r>
        <w:rPr>
          <w:rFonts w:ascii="游明朝" w:hAnsi="游明朝" w:cs="Times New Roman" w:hint="eastAsia"/>
        </w:rPr>
        <w:t>書籍</w:t>
      </w:r>
      <w:r w:rsidR="00380830" w:rsidRPr="001F0BE0">
        <w:rPr>
          <w:rFonts w:ascii="游明朝" w:hAnsi="游明朝" w:cs="Times New Roman" w:hint="eastAsia"/>
        </w:rPr>
        <w:t>概要</w:t>
      </w:r>
    </w:p>
    <w:p w14:paraId="78A722C2" w14:textId="77777777" w:rsidR="00380830" w:rsidRPr="001F0BE0" w:rsidRDefault="00380830" w:rsidP="00380830">
      <w:pPr>
        <w:rPr>
          <w:rFonts w:ascii="游明朝" w:hAnsi="游明朝" w:cs="Times New Roman"/>
        </w:rPr>
      </w:pPr>
      <w:r w:rsidRPr="001F0BE0">
        <w:rPr>
          <w:rFonts w:ascii="游明朝" w:hAnsi="游明朝" w:cs="Times New Roman" w:hint="eastAsia"/>
        </w:rPr>
        <w:t>主人公『私』はバーでつぶらな瞳の男「クジラ」に出会う。『私』は男の歌声をきっかけに、自分がかつて天使だったことを思い出し、自分が天使でなくなってからのことを話しだす。その夜、『私』は男を自宅に泊め、天国が地上に降ってくる夢を見る。次の日、『私』は彼の残した天国の匂いを吸い込みながら、天国はすでに地上に降ってきているのかもしれないと思う。</w:t>
      </w:r>
    </w:p>
    <w:p w14:paraId="3EED76CB" w14:textId="77777777" w:rsidR="00380830" w:rsidRPr="001F0BE0" w:rsidRDefault="00380830" w:rsidP="00380830">
      <w:pPr>
        <w:rPr>
          <w:rFonts w:ascii="游明朝" w:hAnsi="游明朝" w:cs="Times New Roman"/>
        </w:rPr>
      </w:pPr>
      <w:r w:rsidRPr="001F0BE0">
        <w:rPr>
          <w:rFonts w:ascii="游明朝" w:hAnsi="游明朝" w:cs="Times New Roman" w:hint="eastAsia"/>
        </w:rPr>
        <w:t>分析</w:t>
      </w:r>
    </w:p>
    <w:p w14:paraId="36F32F93" w14:textId="77777777" w:rsidR="00380830" w:rsidRPr="001F0BE0" w:rsidRDefault="00380830" w:rsidP="00380830">
      <w:pPr>
        <w:rPr>
          <w:rFonts w:ascii="游明朝" w:hAnsi="游明朝" w:cs="Times New Roman"/>
        </w:rPr>
      </w:pPr>
      <w:r w:rsidRPr="001F0BE0">
        <w:rPr>
          <w:rFonts w:ascii="游明朝" w:hAnsi="游明朝" w:cs="Times New Roman" w:hint="eastAsia"/>
        </w:rPr>
        <w:t>「クジラ」とは何か</w:t>
      </w:r>
    </w:p>
    <w:p w14:paraId="2A74EE79" w14:textId="77777777" w:rsidR="00380830" w:rsidRPr="001F0BE0" w:rsidRDefault="00380830" w:rsidP="00380830">
      <w:pPr>
        <w:numPr>
          <w:ilvl w:val="0"/>
          <w:numId w:val="1"/>
        </w:numPr>
        <w:rPr>
          <w:rFonts w:ascii="游明朝" w:hAnsi="游明朝" w:cs="Times New Roman"/>
        </w:rPr>
      </w:pPr>
      <w:r w:rsidRPr="001F0BE0">
        <w:rPr>
          <w:rFonts w:ascii="游明朝" w:hAnsi="游明朝" w:cs="Times New Roman"/>
        </w:rPr>
        <w:t>繁華街のタクシー乗り場に落ちてきた</w:t>
      </w:r>
      <w:del w:id="1" w:author="田中" w:date="2020-04-01T22:23:00Z">
        <w:r w:rsidRPr="001F0BE0" w:rsidDel="00F65F8C">
          <w:rPr>
            <w:rFonts w:ascii="游明朝" w:hAnsi="游明朝" w:cs="Times New Roman" w:hint="eastAsia"/>
          </w:rPr>
          <w:delText>堕</w:delText>
        </w:r>
      </w:del>
      <w:r w:rsidRPr="001F0BE0">
        <w:rPr>
          <w:rFonts w:ascii="游明朝" w:hAnsi="游明朝" w:cs="Times New Roman" w:hint="eastAsia"/>
        </w:rPr>
        <w:t>天使</w:t>
      </w:r>
      <w:r w:rsidRPr="001F0BE0">
        <w:rPr>
          <w:rFonts w:ascii="游明朝" w:hAnsi="游明朝" w:cs="Times New Roman"/>
        </w:rPr>
        <w:t>。</w:t>
      </w:r>
    </w:p>
    <w:p w14:paraId="62ED6A27" w14:textId="4E4E6343" w:rsidR="00380830" w:rsidRPr="001F0BE0" w:rsidRDefault="00380830" w:rsidP="00380830">
      <w:pPr>
        <w:numPr>
          <w:ilvl w:val="0"/>
          <w:numId w:val="1"/>
        </w:numPr>
        <w:rPr>
          <w:rFonts w:ascii="游明朝" w:hAnsi="游明朝" w:cs="Times New Roman"/>
        </w:rPr>
      </w:pPr>
      <w:r w:rsidRPr="001F0BE0">
        <w:rPr>
          <w:rFonts w:ascii="游明朝" w:hAnsi="游明朝" w:cs="Times New Roman"/>
        </w:rPr>
        <w:t>動物のようなつぶらな瞳を</w:t>
      </w:r>
      <w:r w:rsidR="00ED7CAA">
        <w:rPr>
          <w:rFonts w:ascii="游明朝" w:hAnsi="游明朝" w:cs="Times New Roman" w:hint="eastAsia"/>
        </w:rPr>
        <w:t>も</w:t>
      </w:r>
      <w:r w:rsidRPr="001F0BE0">
        <w:rPr>
          <w:rFonts w:ascii="游明朝" w:hAnsi="游明朝" w:cs="Times New Roman"/>
        </w:rPr>
        <w:t>つ。（</w:t>
      </w:r>
      <w:del w:id="2" w:author="田中" w:date="2020-04-01T22:24:00Z">
        <w:r w:rsidRPr="001F0BE0" w:rsidDel="00F65F8C">
          <w:rPr>
            <w:rFonts w:ascii="游明朝" w:hAnsi="游明朝" w:cs="Times New Roman" w:hint="eastAsia"/>
          </w:rPr>
          <w:delText>堕</w:delText>
        </w:r>
      </w:del>
      <w:r w:rsidRPr="001F0BE0">
        <w:rPr>
          <w:rFonts w:ascii="游明朝" w:hAnsi="游明朝" w:cs="Times New Roman"/>
        </w:rPr>
        <w:t>天使は、落ちた場所にいる生物の平均的な姿をとることになる。）</w:t>
      </w:r>
    </w:p>
    <w:p w14:paraId="490E3DF9" w14:textId="77777777" w:rsidR="00380830" w:rsidRPr="001F0BE0" w:rsidRDefault="00380830" w:rsidP="00380830">
      <w:pPr>
        <w:numPr>
          <w:ilvl w:val="0"/>
          <w:numId w:val="1"/>
        </w:numPr>
        <w:rPr>
          <w:rFonts w:ascii="游明朝" w:hAnsi="游明朝" w:cs="Times New Roman"/>
        </w:rPr>
      </w:pPr>
      <w:r w:rsidRPr="001F0BE0">
        <w:rPr>
          <w:rFonts w:ascii="游明朝" w:hAnsi="游明朝" w:cs="Times New Roman"/>
        </w:rPr>
        <w:t>『私』にとって、とても懐かしい顔。</w:t>
      </w:r>
    </w:p>
    <w:p w14:paraId="426C5133" w14:textId="124ABEF4" w:rsidR="00380830" w:rsidRPr="001F0BE0" w:rsidRDefault="00380830" w:rsidP="00380830">
      <w:pPr>
        <w:numPr>
          <w:ilvl w:val="0"/>
          <w:numId w:val="1"/>
        </w:numPr>
        <w:rPr>
          <w:rFonts w:ascii="游明朝" w:hAnsi="游明朝" w:cs="Times New Roman"/>
        </w:rPr>
      </w:pPr>
      <w:r w:rsidRPr="001F0BE0">
        <w:rPr>
          <w:rFonts w:ascii="游明朝" w:hAnsi="游明朝" w:cs="Times New Roman"/>
        </w:rPr>
        <w:t>美声を</w:t>
      </w:r>
      <w:r w:rsidR="00ED7CAA">
        <w:rPr>
          <w:rFonts w:ascii="游明朝" w:hAnsi="游明朝" w:cs="Times New Roman" w:hint="eastAsia"/>
        </w:rPr>
        <w:t>も</w:t>
      </w:r>
      <w:r w:rsidRPr="001F0BE0">
        <w:rPr>
          <w:rFonts w:ascii="游明朝" w:hAnsi="游明朝" w:cs="Times New Roman"/>
        </w:rPr>
        <w:t>ち、『歌』を上手く歌う。</w:t>
      </w:r>
    </w:p>
    <w:p w14:paraId="5073DFE7" w14:textId="77777777" w:rsidR="00380830" w:rsidRPr="001F0BE0" w:rsidRDefault="00380830" w:rsidP="00380830">
      <w:pPr>
        <w:ind w:leftChars="200" w:left="420"/>
        <w:rPr>
          <w:rFonts w:ascii="游明朝" w:hAnsi="游明朝" w:cs="Times New Roman"/>
        </w:rPr>
      </w:pPr>
      <w:r w:rsidRPr="001F0BE0">
        <w:rPr>
          <w:rFonts w:ascii="游明朝" w:hAnsi="游明朝" w:cs="Times New Roman" w:hint="eastAsia"/>
        </w:rPr>
        <w:t>『誰の耳とも親しくないが、そんな歌だった』</w:t>
      </w:r>
    </w:p>
    <w:p w14:paraId="08617A9C" w14:textId="77777777" w:rsidR="00380830" w:rsidRPr="001F0BE0" w:rsidRDefault="00380830" w:rsidP="00380830">
      <w:pPr>
        <w:ind w:leftChars="200" w:left="420"/>
        <w:rPr>
          <w:rFonts w:ascii="游明朝" w:hAnsi="游明朝" w:cs="Times New Roman"/>
        </w:rPr>
      </w:pPr>
      <w:r w:rsidRPr="001F0BE0">
        <w:rPr>
          <w:rFonts w:ascii="游明朝" w:hAnsi="游明朝" w:cs="Times New Roman" w:hint="eastAsia"/>
        </w:rPr>
        <w:t>『私の関節という関節、血管という血管、内臓という内臓にこだまし、私の記憶のもっとも奥深いところより、数センチ下にもぐり込んだあの頃の感覚を呼び起こした』</w:t>
      </w:r>
    </w:p>
    <w:p w14:paraId="1EA97669" w14:textId="77777777" w:rsidR="00380830" w:rsidRPr="001F0BE0" w:rsidRDefault="00380830" w:rsidP="00380830">
      <w:pPr>
        <w:ind w:leftChars="200" w:left="420"/>
        <w:rPr>
          <w:rFonts w:ascii="游明朝" w:hAnsi="游明朝" w:cs="Times New Roman"/>
        </w:rPr>
      </w:pPr>
      <w:r w:rsidRPr="001F0BE0">
        <w:rPr>
          <w:rFonts w:ascii="游明朝" w:hAnsi="游明朝" w:cs="Times New Roman" w:hint="eastAsia"/>
        </w:rPr>
        <w:t>↓</w:t>
      </w:r>
    </w:p>
    <w:p w14:paraId="66305569" w14:textId="77777777" w:rsidR="00380830" w:rsidRPr="001F0BE0" w:rsidRDefault="00380830" w:rsidP="00380830">
      <w:pPr>
        <w:ind w:leftChars="200" w:left="420"/>
        <w:rPr>
          <w:rFonts w:ascii="游明朝" w:hAnsi="游明朝" w:cs="Times New Roman"/>
          <w:bdr w:val="single" w:sz="4" w:space="0" w:color="auto"/>
        </w:rPr>
      </w:pPr>
      <w:r w:rsidRPr="001F0BE0">
        <w:rPr>
          <w:rFonts w:ascii="游明朝" w:hAnsi="游明朝" w:cs="Times New Roman" w:hint="eastAsia"/>
          <w:bdr w:val="single" w:sz="4" w:space="0" w:color="auto"/>
        </w:rPr>
        <w:t>宙に舞い上がっていく感覚</w:t>
      </w:r>
    </w:p>
    <w:p w14:paraId="674990FB" w14:textId="77777777" w:rsidR="00380830" w:rsidRPr="001F0BE0" w:rsidRDefault="00380830" w:rsidP="00380830">
      <w:pPr>
        <w:numPr>
          <w:ilvl w:val="0"/>
          <w:numId w:val="2"/>
        </w:numPr>
        <w:rPr>
          <w:rFonts w:ascii="游明朝" w:hAnsi="游明朝" w:cs="Times New Roman"/>
        </w:rPr>
      </w:pPr>
      <w:r w:rsidRPr="001F0BE0">
        <w:rPr>
          <w:rFonts w:ascii="游明朝" w:hAnsi="游明朝" w:cs="Times New Roman"/>
        </w:rPr>
        <w:t>クジラは天使と人間の中間的存在であり、『地上にはどんな音があるのか確かめたかった』ために地上に自分から落ちてくる。</w:t>
      </w:r>
    </w:p>
    <w:p w14:paraId="0C4BE659" w14:textId="39496E86" w:rsidR="00380830" w:rsidRPr="001F0BE0" w:rsidRDefault="00380830" w:rsidP="00380830">
      <w:pPr>
        <w:numPr>
          <w:ilvl w:val="0"/>
          <w:numId w:val="2"/>
        </w:numPr>
        <w:rPr>
          <w:rFonts w:ascii="游明朝" w:hAnsi="游明朝" w:cs="Times New Roman"/>
        </w:rPr>
      </w:pPr>
      <w:r w:rsidRPr="001F0BE0">
        <w:rPr>
          <w:rFonts w:ascii="游明朝" w:hAnsi="游明朝" w:cs="Times New Roman"/>
        </w:rPr>
        <w:t>夢をまだ見ることができない。→『まだ意識は天国にある』</w:t>
      </w:r>
    </w:p>
    <w:p w14:paraId="56D08CCB" w14:textId="77777777" w:rsidR="00380830" w:rsidRPr="001F0BE0" w:rsidRDefault="00380830" w:rsidP="00380830">
      <w:pPr>
        <w:ind w:leftChars="200" w:left="420"/>
        <w:rPr>
          <w:rFonts w:ascii="游明朝" w:hAnsi="游明朝" w:cs="Times New Roman"/>
        </w:rPr>
      </w:pPr>
      <w:r w:rsidRPr="001F0BE0">
        <w:rPr>
          <w:rFonts w:ascii="游明朝" w:hAnsi="游明朝" w:cs="Times New Roman" w:hint="eastAsia"/>
        </w:rPr>
        <w:t>↓</w:t>
      </w:r>
    </w:p>
    <w:p w14:paraId="19B624E2" w14:textId="187FDF93" w:rsidR="00380830" w:rsidRPr="001F0BE0" w:rsidRDefault="00380830" w:rsidP="00380830">
      <w:pPr>
        <w:ind w:leftChars="200" w:left="420"/>
        <w:rPr>
          <w:rFonts w:ascii="游明朝" w:hAnsi="游明朝" w:cs="Times New Roman"/>
          <w:bdr w:val="single" w:sz="4" w:space="0" w:color="auto"/>
        </w:rPr>
      </w:pPr>
      <w:r w:rsidRPr="001F0BE0">
        <w:rPr>
          <w:rFonts w:ascii="游明朝" w:hAnsi="游明朝" w:cs="Times New Roman" w:hint="eastAsia"/>
          <w:bdr w:val="single" w:sz="4" w:space="0" w:color="auto"/>
        </w:rPr>
        <w:t>天国から地上へやってきた異端者なのか</w:t>
      </w:r>
    </w:p>
    <w:p w14:paraId="7BB1C378" w14:textId="77777777" w:rsidR="00380830" w:rsidRPr="001F0BE0" w:rsidRDefault="00380830" w:rsidP="00380830">
      <w:pPr>
        <w:rPr>
          <w:rFonts w:ascii="游明朝" w:hAnsi="游明朝" w:cs="Times New Roman"/>
        </w:rPr>
      </w:pPr>
      <w:r w:rsidRPr="001F0BE0">
        <w:rPr>
          <w:rFonts w:ascii="游明朝" w:hAnsi="游明朝" w:cs="Times New Roman" w:hint="eastAsia"/>
        </w:rPr>
        <w:t>『私』にとっての「地上の生活」</w:t>
      </w:r>
    </w:p>
    <w:p w14:paraId="6DA4DCD6" w14:textId="77777777" w:rsidR="00380830" w:rsidRPr="001F0BE0" w:rsidRDefault="00380830" w:rsidP="00380830">
      <w:pPr>
        <w:numPr>
          <w:ilvl w:val="0"/>
          <w:numId w:val="3"/>
        </w:numPr>
        <w:rPr>
          <w:rFonts w:ascii="游明朝" w:hAnsi="游明朝" w:cs="Times New Roman"/>
        </w:rPr>
      </w:pPr>
      <w:r w:rsidRPr="001F0BE0">
        <w:rPr>
          <w:rFonts w:ascii="游明朝" w:hAnsi="游明朝" w:cs="Times New Roman"/>
        </w:rPr>
        <w:lastRenderedPageBreak/>
        <w:t>地上生活は天使の悪夢。死ぬほど退屈な繰り返し。</w:t>
      </w:r>
    </w:p>
    <w:p w14:paraId="68B8DC86" w14:textId="0CEBCA95" w:rsidR="00380830" w:rsidRPr="001F0BE0" w:rsidRDefault="00380830" w:rsidP="00380830">
      <w:pPr>
        <w:ind w:leftChars="200" w:left="420"/>
        <w:rPr>
          <w:rFonts w:ascii="游明朝" w:hAnsi="游明朝" w:cs="Times New Roman"/>
        </w:rPr>
      </w:pPr>
      <w:r w:rsidRPr="001F0BE0">
        <w:rPr>
          <w:rFonts w:ascii="游明朝" w:hAnsi="游明朝" w:cs="Times New Roman" w:hint="eastAsia"/>
        </w:rPr>
        <w:t>『広大な海の一点に直径</w:t>
      </w:r>
      <w:r w:rsidRPr="001F0BE0">
        <w:rPr>
          <w:rFonts w:ascii="游明朝" w:hAnsi="游明朝" w:cs="Times New Roman"/>
        </w:rPr>
        <w:t>1センチ</w:t>
      </w:r>
      <w:r w:rsidR="00ED7CAA">
        <w:rPr>
          <w:rFonts w:ascii="游明朝" w:hAnsi="游明朝" w:cs="Times New Roman" w:hint="eastAsia"/>
        </w:rPr>
        <w:t>の</w:t>
      </w:r>
      <w:r w:rsidRPr="001F0BE0">
        <w:rPr>
          <w:rFonts w:ascii="游明朝" w:hAnsi="游明朝" w:cs="Times New Roman"/>
        </w:rPr>
        <w:t>穴を掘って住みつく魚のように、地上人は誰しも家を作って住みついている。そして時間が来ると、家から出てゆき、再び迷うことなく戻ってくる』</w:t>
      </w:r>
    </w:p>
    <w:p w14:paraId="16F0F858" w14:textId="77777777" w:rsidR="00380830" w:rsidRPr="001F0BE0" w:rsidRDefault="00380830" w:rsidP="00380830">
      <w:pPr>
        <w:numPr>
          <w:ilvl w:val="0"/>
          <w:numId w:val="3"/>
        </w:numPr>
        <w:rPr>
          <w:rFonts w:ascii="游明朝" w:hAnsi="游明朝" w:cs="Times New Roman"/>
        </w:rPr>
      </w:pPr>
      <w:r w:rsidRPr="001F0BE0">
        <w:rPr>
          <w:rFonts w:ascii="游明朝" w:hAnsi="游明朝" w:cs="Times New Roman"/>
        </w:rPr>
        <w:t>この繰り返しは『私』に課せられた拷問。</w:t>
      </w:r>
    </w:p>
    <w:p w14:paraId="3573FE84" w14:textId="77777777" w:rsidR="00380830" w:rsidRPr="001F0BE0" w:rsidRDefault="00380830" w:rsidP="00380830">
      <w:pPr>
        <w:rPr>
          <w:rFonts w:ascii="游明朝" w:hAnsi="游明朝" w:cs="Times New Roman"/>
        </w:rPr>
      </w:pPr>
      <w:r w:rsidRPr="001F0BE0">
        <w:rPr>
          <w:rFonts w:ascii="游明朝" w:hAnsi="游明朝" w:cs="Times New Roman"/>
          <w:noProof/>
        </w:rPr>
        <w:drawing>
          <wp:inline distT="0" distB="0" distL="0" distR="0" wp14:anchorId="0E3034F2" wp14:editId="6A6BD6F7">
            <wp:extent cx="5953125" cy="2195830"/>
            <wp:effectExtent l="0" t="0" r="0" b="0"/>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3DF7F0C9" w14:textId="77777777" w:rsidR="00380830" w:rsidRPr="001F0BE0" w:rsidRDefault="00380830" w:rsidP="00380830">
      <w:pPr>
        <w:rPr>
          <w:rFonts w:ascii="游明朝" w:hAnsi="游明朝" w:cs="Times New Roman"/>
        </w:rPr>
      </w:pPr>
      <w:r w:rsidRPr="001F0BE0">
        <w:rPr>
          <w:rFonts w:ascii="游明朝" w:hAnsi="游明朝" w:cs="Times New Roman" w:hint="eastAsia"/>
        </w:rPr>
        <w:t>「天国」とは何か</w:t>
      </w:r>
    </w:p>
    <w:p w14:paraId="6BDD18E5" w14:textId="77777777" w:rsidR="00380830" w:rsidRPr="001F0BE0" w:rsidRDefault="00380830" w:rsidP="00380830">
      <w:pPr>
        <w:rPr>
          <w:rFonts w:ascii="游明朝" w:hAnsi="游明朝" w:cs="Times New Roman"/>
        </w:rPr>
      </w:pPr>
      <w:r w:rsidRPr="001F0BE0">
        <w:rPr>
          <w:rFonts w:ascii="游明朝" w:hAnsi="游明朝" w:cs="Times New Roman" w:hint="eastAsia"/>
        </w:rPr>
        <w:t>天国には「神」「天使」が存在する。神に背いた天使が「堕天使」となる。</w:t>
      </w:r>
    </w:p>
    <w:p w14:paraId="1C110D25" w14:textId="56BFD118" w:rsidR="00380830" w:rsidRPr="001F0BE0" w:rsidRDefault="00380830" w:rsidP="00380830">
      <w:pPr>
        <w:ind w:left="824" w:hangingChars="400" w:hanging="824"/>
        <w:rPr>
          <w:rFonts w:ascii="游明朝" w:hAnsi="游明朝" w:cs="Times New Roman"/>
        </w:rPr>
      </w:pPr>
      <w:r w:rsidRPr="001F0BE0">
        <w:rPr>
          <w:rFonts w:ascii="游明朝" w:hAnsi="游明朝" w:cs="Times New Roman" w:hint="eastAsia"/>
          <w:b/>
        </w:rPr>
        <w:t>神</w:t>
      </w:r>
      <w:r w:rsidRPr="001F0BE0">
        <w:rPr>
          <w:rFonts w:ascii="游明朝" w:hAnsi="游明朝" w:cs="Times New Roman"/>
          <w:b/>
        </w:rPr>
        <w:tab/>
      </w:r>
      <w:r w:rsidRPr="001F0BE0">
        <w:rPr>
          <w:rFonts w:ascii="游明朝" w:hAnsi="游明朝" w:cs="Times New Roman" w:hint="eastAsia"/>
          <w:b/>
        </w:rPr>
        <w:t>：</w:t>
      </w:r>
      <w:r w:rsidRPr="001F0BE0">
        <w:rPr>
          <w:rFonts w:ascii="游明朝" w:hAnsi="游明朝" w:cs="Times New Roman" w:hint="eastAsia"/>
        </w:rPr>
        <w:t>意志や記憶を</w:t>
      </w:r>
      <w:r w:rsidR="00144155">
        <w:rPr>
          <w:rFonts w:ascii="游明朝" w:hAnsi="游明朝" w:cs="Times New Roman" w:hint="eastAsia"/>
        </w:rPr>
        <w:t>も</w:t>
      </w:r>
      <w:r w:rsidRPr="001F0BE0">
        <w:rPr>
          <w:rFonts w:ascii="游明朝" w:hAnsi="游明朝" w:cs="Times New Roman" w:hint="eastAsia"/>
        </w:rPr>
        <w:t>つと発狂する存在。真理を語ろうとするものを戒める。空と一体になって生き、空の真理（流れ・音・色・関係など）は不変だと信じる。</w:t>
      </w:r>
    </w:p>
    <w:p w14:paraId="5531F2F9" w14:textId="77777777" w:rsidR="00380830" w:rsidRPr="001F0BE0" w:rsidRDefault="00380830" w:rsidP="00380830">
      <w:pPr>
        <w:ind w:left="824" w:hangingChars="400" w:hanging="824"/>
        <w:rPr>
          <w:rFonts w:ascii="游明朝" w:hAnsi="游明朝" w:cs="Times New Roman"/>
        </w:rPr>
      </w:pPr>
      <w:r w:rsidRPr="001F0BE0">
        <w:rPr>
          <w:rFonts w:ascii="游明朝" w:hAnsi="游明朝" w:cs="Times New Roman" w:hint="eastAsia"/>
          <w:b/>
        </w:rPr>
        <w:t>天使</w:t>
      </w:r>
      <w:r w:rsidRPr="001F0BE0">
        <w:rPr>
          <w:rFonts w:ascii="游明朝" w:hAnsi="游明朝" w:cs="Times New Roman"/>
          <w:b/>
        </w:rPr>
        <w:tab/>
      </w:r>
      <w:r w:rsidRPr="001F0BE0">
        <w:rPr>
          <w:rFonts w:ascii="游明朝" w:hAnsi="游明朝" w:cs="Times New Roman" w:hint="eastAsia"/>
          <w:b/>
        </w:rPr>
        <w:t>：</w:t>
      </w:r>
      <w:r w:rsidRPr="001F0BE0">
        <w:rPr>
          <w:rFonts w:ascii="游明朝" w:hAnsi="游明朝" w:cs="Times New Roman" w:hint="eastAsia"/>
        </w:rPr>
        <w:t>意志や記憶をもたず、ただ生息する存在。</w:t>
      </w:r>
    </w:p>
    <w:p w14:paraId="78430C93" w14:textId="77777777" w:rsidR="00380830" w:rsidRPr="001F0BE0" w:rsidRDefault="00380830" w:rsidP="00380830">
      <w:pPr>
        <w:ind w:left="824" w:hangingChars="400" w:hanging="824"/>
        <w:rPr>
          <w:rFonts w:ascii="游明朝" w:hAnsi="游明朝" w:cs="Times New Roman"/>
        </w:rPr>
      </w:pPr>
      <w:r w:rsidRPr="001F0BE0">
        <w:rPr>
          <w:rFonts w:ascii="游明朝" w:hAnsi="游明朝" w:cs="Times New Roman" w:hint="eastAsia"/>
          <w:b/>
        </w:rPr>
        <w:t>堕天使</w:t>
      </w:r>
      <w:r w:rsidRPr="001F0BE0">
        <w:rPr>
          <w:rFonts w:ascii="游明朝" w:hAnsi="游明朝" w:cs="Times New Roman"/>
          <w:b/>
        </w:rPr>
        <w:tab/>
      </w:r>
      <w:r w:rsidRPr="001F0BE0">
        <w:rPr>
          <w:rFonts w:ascii="游明朝" w:hAnsi="游明朝" w:cs="Times New Roman" w:hint="eastAsia"/>
          <w:b/>
        </w:rPr>
        <w:t>：</w:t>
      </w:r>
      <w:r w:rsidRPr="001F0BE0">
        <w:rPr>
          <w:rFonts w:ascii="游明朝" w:hAnsi="游明朝" w:cs="Times New Roman" w:hint="eastAsia"/>
        </w:rPr>
        <w:t>意志や記憶をもち、論理を語る存在。悪（空の真理を論理で語ろうとすること）を犯したとして、天国を追放され地上に落ちてきた天使。</w:t>
      </w:r>
    </w:p>
    <w:p w14:paraId="3F46669A" w14:textId="77777777" w:rsidR="00380830" w:rsidRPr="001F0BE0" w:rsidRDefault="00380830" w:rsidP="00380830">
      <w:pPr>
        <w:rPr>
          <w:rFonts w:ascii="游明朝" w:hAnsi="游明朝" w:cs="Times New Roman"/>
        </w:rPr>
      </w:pPr>
      <w:r w:rsidRPr="001F0BE0">
        <w:rPr>
          <w:rFonts w:ascii="游明朝" w:hAnsi="游明朝" w:cs="Times New Roman" w:hint="eastAsia"/>
          <w:noProof/>
        </w:rPr>
        <w:drawing>
          <wp:inline distT="0" distB="0" distL="0" distR="0" wp14:anchorId="4622C4A1" wp14:editId="3EDE3AD7">
            <wp:extent cx="5400040" cy="2088000"/>
            <wp:effectExtent l="0" t="57150" r="0" b="45720"/>
            <wp:docPr id="8" name="図表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ADAFDE3" w14:textId="77777777" w:rsidR="00380830" w:rsidRPr="001F0BE0" w:rsidRDefault="00380830" w:rsidP="00380830">
      <w:pPr>
        <w:rPr>
          <w:rFonts w:ascii="游明朝" w:hAnsi="游明朝" w:cs="Times New Roman"/>
        </w:rPr>
      </w:pPr>
      <w:r w:rsidRPr="001F0BE0">
        <w:rPr>
          <w:rFonts w:ascii="游明朝" w:hAnsi="游明朝" w:cs="Times New Roman" w:hint="eastAsia"/>
        </w:rPr>
        <w:t>『私』は何を考えているか</w:t>
      </w:r>
    </w:p>
    <w:p w14:paraId="0E4A9C13" w14:textId="77777777" w:rsidR="00380830" w:rsidRPr="001F0BE0" w:rsidRDefault="00380830" w:rsidP="00380830">
      <w:pPr>
        <w:numPr>
          <w:ilvl w:val="0"/>
          <w:numId w:val="5"/>
        </w:numPr>
        <w:rPr>
          <w:rFonts w:ascii="游明朝" w:hAnsi="游明朝" w:cs="Times New Roman"/>
        </w:rPr>
      </w:pPr>
      <w:r w:rsidRPr="001F0BE0">
        <w:rPr>
          <w:rFonts w:ascii="游明朝" w:hAnsi="游明朝" w:cs="Times New Roman"/>
        </w:rPr>
        <w:t>『私』は、真理への依存を否定している。</w:t>
      </w:r>
    </w:p>
    <w:p w14:paraId="5F5237A1" w14:textId="77777777" w:rsidR="00380830" w:rsidRPr="001F0BE0" w:rsidRDefault="00380830" w:rsidP="00380830">
      <w:pPr>
        <w:ind w:leftChars="200" w:left="420"/>
        <w:rPr>
          <w:rFonts w:ascii="游明朝" w:hAnsi="游明朝" w:cs="Times New Roman"/>
        </w:rPr>
      </w:pPr>
      <w:r w:rsidRPr="001F0BE0">
        <w:rPr>
          <w:rFonts w:ascii="游明朝" w:hAnsi="游明朝" w:cs="Times New Roman" w:hint="eastAsia"/>
        </w:rPr>
        <w:t>『地上的・地獄的解釈こそ天使や神は耳を傾けるべきなのだ』</w:t>
      </w:r>
    </w:p>
    <w:p w14:paraId="702CF433" w14:textId="77777777" w:rsidR="00380830" w:rsidRPr="001F0BE0" w:rsidRDefault="00380830" w:rsidP="00380830">
      <w:pPr>
        <w:ind w:leftChars="200" w:left="420"/>
        <w:rPr>
          <w:rFonts w:ascii="游明朝" w:hAnsi="游明朝" w:cs="Times New Roman"/>
        </w:rPr>
      </w:pPr>
      <w:r w:rsidRPr="001F0BE0">
        <w:rPr>
          <w:rFonts w:ascii="游明朝" w:hAnsi="游明朝" w:cs="Times New Roman" w:hint="eastAsia"/>
        </w:rPr>
        <w:t>『空の真理は不変だと信じる奴のほうが傲慢なのだ』</w:t>
      </w:r>
    </w:p>
    <w:p w14:paraId="07A14B22" w14:textId="77777777" w:rsidR="00380830" w:rsidRPr="001F0BE0" w:rsidRDefault="00380830" w:rsidP="00380830">
      <w:pPr>
        <w:numPr>
          <w:ilvl w:val="0"/>
          <w:numId w:val="4"/>
        </w:numPr>
        <w:rPr>
          <w:rFonts w:ascii="游明朝" w:hAnsi="游明朝" w:cs="Times New Roman"/>
        </w:rPr>
      </w:pPr>
      <w:r w:rsidRPr="001F0BE0">
        <w:rPr>
          <w:rFonts w:ascii="游明朝" w:hAnsi="游明朝" w:cs="Times New Roman"/>
        </w:rPr>
        <w:lastRenderedPageBreak/>
        <w:t>堕天使の仕事として『地上に天国もどきを作ること』を夢見ているが、空の真理を地上の論理で語るだけでは、作ることができないことがわかっている。</w:t>
      </w:r>
    </w:p>
    <w:p w14:paraId="51CBFB8B" w14:textId="77777777" w:rsidR="00380830" w:rsidRPr="001F0BE0" w:rsidRDefault="00380830" w:rsidP="00380830">
      <w:pPr>
        <w:ind w:leftChars="200" w:left="420"/>
        <w:rPr>
          <w:rFonts w:ascii="游明朝" w:hAnsi="游明朝" w:cs="Times New Roman"/>
        </w:rPr>
      </w:pPr>
      <w:r w:rsidRPr="001F0BE0">
        <w:rPr>
          <w:rFonts w:ascii="游明朝" w:hAnsi="游明朝" w:cs="Times New Roman" w:hint="eastAsia"/>
        </w:rPr>
        <w:t>↓</w:t>
      </w:r>
    </w:p>
    <w:p w14:paraId="197DD313" w14:textId="1781C420" w:rsidR="00380830" w:rsidRPr="001F0BE0" w:rsidRDefault="00380830" w:rsidP="00380830">
      <w:pPr>
        <w:ind w:leftChars="200" w:left="420"/>
        <w:rPr>
          <w:rFonts w:ascii="游明朝" w:hAnsi="游明朝" w:cs="Times New Roman"/>
          <w:bdr w:val="single" w:sz="4" w:space="0" w:color="auto"/>
        </w:rPr>
      </w:pPr>
      <w:r w:rsidRPr="001F0BE0">
        <w:rPr>
          <w:rFonts w:ascii="游明朝" w:hAnsi="游明朝" w:cs="Times New Roman" w:hint="eastAsia"/>
          <w:bdr w:val="single" w:sz="4" w:space="0" w:color="auto"/>
        </w:rPr>
        <w:t>論理ではなく共感しあえる場所を作ることが必要</w:t>
      </w:r>
    </w:p>
    <w:p w14:paraId="0B172FA3" w14:textId="5C53CEF2" w:rsidR="00380830" w:rsidRPr="001F0BE0" w:rsidRDefault="00380830" w:rsidP="00380830">
      <w:pPr>
        <w:ind w:leftChars="200" w:left="420"/>
        <w:rPr>
          <w:rFonts w:ascii="游明朝" w:hAnsi="游明朝" w:cs="Times New Roman"/>
        </w:rPr>
      </w:pPr>
      <w:r w:rsidRPr="001F0BE0">
        <w:rPr>
          <w:rFonts w:ascii="游明朝" w:hAnsi="游明朝" w:cs="Times New Roman" w:hint="eastAsia"/>
        </w:rPr>
        <w:t>『天国に対する明確なイメージを多くの地上人が</w:t>
      </w:r>
      <w:r w:rsidR="00ED7CAA">
        <w:rPr>
          <w:rFonts w:ascii="游明朝" w:hAnsi="游明朝" w:cs="Times New Roman" w:hint="eastAsia"/>
        </w:rPr>
        <w:t>も</w:t>
      </w:r>
      <w:r w:rsidRPr="001F0BE0">
        <w:rPr>
          <w:rFonts w:ascii="游明朝" w:hAnsi="游明朝" w:cs="Times New Roman" w:hint="eastAsia"/>
        </w:rPr>
        <w:t>つようになれば可能なこと』</w:t>
      </w:r>
    </w:p>
    <w:p w14:paraId="138B2861" w14:textId="77777777" w:rsidR="00380830" w:rsidRPr="001F0BE0" w:rsidRDefault="00380830" w:rsidP="00380830">
      <w:pPr>
        <w:numPr>
          <w:ilvl w:val="0"/>
          <w:numId w:val="4"/>
        </w:numPr>
        <w:rPr>
          <w:rFonts w:ascii="游明朝" w:hAnsi="游明朝" w:cs="Times New Roman"/>
        </w:rPr>
      </w:pPr>
      <w:r w:rsidRPr="001F0BE0">
        <w:rPr>
          <w:rFonts w:ascii="游明朝" w:hAnsi="游明朝" w:cs="Times New Roman"/>
        </w:rPr>
        <w:t>地上人が、「共感」という手段で、空の真理を理解することで、堕天使の楽園（天国とも地上とも異なる新しい世界）が作られる。堕天使の楽園は、天国も地上も否定していくことで作り上げられる。</w:t>
      </w:r>
    </w:p>
    <w:p w14:paraId="5C98D280" w14:textId="77777777" w:rsidR="00380830" w:rsidRPr="001F0BE0" w:rsidRDefault="00380830" w:rsidP="00380830">
      <w:pPr>
        <w:rPr>
          <w:rFonts w:ascii="游明朝" w:hAnsi="游明朝" w:cs="Times New Roman"/>
        </w:rPr>
      </w:pPr>
      <w:r w:rsidRPr="001F0BE0">
        <w:rPr>
          <w:rFonts w:ascii="游明朝" w:hAnsi="游明朝" w:cs="Times New Roman" w:hint="eastAsia"/>
        </w:rPr>
        <w:t>考察</w:t>
      </w:r>
    </w:p>
    <w:p w14:paraId="6DD05A5B" w14:textId="77777777" w:rsidR="00380830" w:rsidRPr="001F0BE0" w:rsidRDefault="00380830" w:rsidP="00380830">
      <w:pPr>
        <w:rPr>
          <w:rFonts w:ascii="游明朝" w:hAnsi="游明朝" w:cs="Times New Roman"/>
        </w:rPr>
      </w:pPr>
      <w:r w:rsidRPr="001F0BE0">
        <w:rPr>
          <w:rFonts w:ascii="游明朝" w:hAnsi="游明朝" w:cs="Times New Roman" w:hint="eastAsia"/>
        </w:rPr>
        <w:t>悪魔に自分の能力を売った『私』にとって、『空の真理』に依存した生き方をする天国は『甘えた』感じのものなのだろう。しかし、『私』は悪魔ではない。天国と悪魔の中間的存在の堕天使という位置にいて、その居場所を失っているのではないだろうか。</w:t>
      </w:r>
    </w:p>
    <w:p w14:paraId="6D273770" w14:textId="77777777" w:rsidR="00380830" w:rsidRPr="001F0BE0" w:rsidRDefault="00380830" w:rsidP="00380830">
      <w:pPr>
        <w:rPr>
          <w:rFonts w:ascii="游明朝" w:hAnsi="游明朝" w:cs="Times New Roman"/>
        </w:rPr>
      </w:pPr>
      <w:r w:rsidRPr="001F0BE0">
        <w:rPr>
          <w:rFonts w:ascii="游明朝" w:hAnsi="游明朝" w:cs="Times New Roman" w:hint="eastAsia"/>
        </w:rPr>
        <w:t>天国の繰り返しのない世界と地上の繰り返しに満ちた苦痛の世界を、『私』は対立関係にあるものと捉えており、その天国と地上の同一化を望んでいる。天国と地上が同一化することによって、堕天使である『私』は自分の居場所を作ろうとしているのではないだろうか。そのために天使の真理への完全な依存や悪魔の論理とは異なった『共感』という地上の感覚を用いることで、人間たちの地上とつながりをもとうとした。</w:t>
      </w:r>
    </w:p>
    <w:p w14:paraId="3A180AA8" w14:textId="42910106" w:rsidR="00C80060" w:rsidRPr="00380830" w:rsidRDefault="00380830">
      <w:pPr>
        <w:rPr>
          <w:rFonts w:ascii="游明朝" w:hAnsi="游明朝" w:cs="Times New Roman"/>
        </w:rPr>
      </w:pPr>
      <w:r w:rsidRPr="001F0BE0">
        <w:rPr>
          <w:rFonts w:ascii="游明朝" w:hAnsi="游明朝" w:cs="Times New Roman" w:hint="eastAsia"/>
        </w:rPr>
        <w:t>またクジラとの出会いによって、『私』は天国と地上の距離を改めて見つめなおすことになる。音という手段で天国と地上のつながりをもつクジラに対して、『私』は夢という形で天国と地上を結びつけて、天使や</w:t>
      </w:r>
      <w:del w:id="3" w:author="田中" w:date="2020-04-01T22:24:00Z">
        <w:r w:rsidRPr="001F0BE0" w:rsidDel="00F65F8C">
          <w:rPr>
            <w:rFonts w:ascii="游明朝" w:hAnsi="游明朝" w:cs="Times New Roman" w:hint="eastAsia"/>
          </w:rPr>
          <w:delText>堕天使</w:delText>
        </w:r>
      </w:del>
      <w:ins w:id="4" w:author="田中" w:date="2020-04-01T22:24:00Z">
        <w:r>
          <w:rPr>
            <w:rFonts w:ascii="游明朝" w:hAnsi="游明朝" w:cs="Times New Roman" w:hint="eastAsia"/>
          </w:rPr>
          <w:t>悪魔</w:t>
        </w:r>
      </w:ins>
      <w:r w:rsidRPr="001F0BE0">
        <w:rPr>
          <w:rFonts w:ascii="游明朝" w:hAnsi="游明朝" w:cs="Times New Roman" w:hint="eastAsia"/>
        </w:rPr>
        <w:t>のそれとも異なる、地上における堕天使の楽園を作りだしたかったのだろう。</w:t>
      </w:r>
    </w:p>
    <w:sectPr w:rsidR="00C80060" w:rsidRPr="0038083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D7A37"/>
    <w:multiLevelType w:val="hybridMultilevel"/>
    <w:tmpl w:val="BF5CE31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2A102AA"/>
    <w:multiLevelType w:val="hybridMultilevel"/>
    <w:tmpl w:val="E7EE1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D25BEF"/>
    <w:multiLevelType w:val="hybridMultilevel"/>
    <w:tmpl w:val="D1DC80E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5B61478"/>
    <w:multiLevelType w:val="hybridMultilevel"/>
    <w:tmpl w:val="06FC49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BDE0B91"/>
    <w:multiLevelType w:val="hybridMultilevel"/>
    <w:tmpl w:val="CA64EB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54103317">
    <w:abstractNumId w:val="1"/>
  </w:num>
  <w:num w:numId="2" w16cid:durableId="1790541767">
    <w:abstractNumId w:val="0"/>
  </w:num>
  <w:num w:numId="3" w16cid:durableId="1189028182">
    <w:abstractNumId w:val="3"/>
  </w:num>
  <w:num w:numId="4" w16cid:durableId="665979121">
    <w:abstractNumId w:val="2"/>
  </w:num>
  <w:num w:numId="5" w16cid:durableId="61074297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田中">
    <w15:presenceInfo w15:providerId="None" w15:userId="田中"/>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830"/>
    <w:rsid w:val="00053905"/>
    <w:rsid w:val="00144155"/>
    <w:rsid w:val="00380830"/>
    <w:rsid w:val="00A46B6B"/>
    <w:rsid w:val="00C80060"/>
    <w:rsid w:val="00ED7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D585960"/>
  <w15:chartTrackingRefBased/>
  <w15:docId w15:val="{B546339E-D0BC-40ED-9006-8F854A36B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08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Colors" Target="diagrams/colors2.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diagramQuickStyle" Target="diagrams/quickStyle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Layout" Target="diagrams/layout2.xml"/><Relationship Id="rId5" Type="http://schemas.openxmlformats.org/officeDocument/2006/relationships/diagramData" Target="diagrams/data1.xml"/><Relationship Id="rId15" Type="http://schemas.openxmlformats.org/officeDocument/2006/relationships/fontTable" Target="fontTable.xml"/><Relationship Id="rId10" Type="http://schemas.openxmlformats.org/officeDocument/2006/relationships/diagramData" Target="diagrams/data2.xm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07/relationships/diagramDrawing" Target="diagrams/drawing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16F79F0-1BE5-46E5-BBA3-96DADB56898C}" type="doc">
      <dgm:prSet loTypeId="urn:microsoft.com/office/officeart/2005/8/layout/arrow3" loCatId="relationship" qsTypeId="urn:microsoft.com/office/officeart/2005/8/quickstyle/3d2" qsCatId="3D" csTypeId="urn:microsoft.com/office/officeart/2005/8/colors/accent1_2" csCatId="accent1" phldr="1"/>
      <dgm:spPr/>
      <dgm:t>
        <a:bodyPr/>
        <a:lstStyle/>
        <a:p>
          <a:endParaRPr kumimoji="1" lang="ja-JP" altLang="en-US"/>
        </a:p>
      </dgm:t>
    </dgm:pt>
    <dgm:pt modelId="{1181E069-31CE-4EE3-8351-DFF43F2D2370}">
      <dgm:prSet phldrT="[テキスト]" custT="1"/>
      <dgm:spPr>
        <a:xfrm>
          <a:off x="2573645" y="9522"/>
          <a:ext cx="3068021" cy="903204"/>
        </a:xfrm>
        <a:prstGeom prst="rect">
          <a:avLst/>
        </a:prstGeom>
        <a:noFill/>
        <a:ln>
          <a:noFill/>
        </a:ln>
        <a:effectLst/>
      </dgm:spPr>
      <dgm:t>
        <a:bodyPr/>
        <a:lstStyle/>
        <a:p>
          <a:pPr>
            <a:buNone/>
          </a:pPr>
          <a:r>
            <a:rPr kumimoji="1" lang="ja-JP" altLang="en-US" sz="1050">
              <a:solidFill>
                <a:sysClr val="windowText" lastClr="000000">
                  <a:hueOff val="0"/>
                  <a:satOff val="0"/>
                  <a:lumOff val="0"/>
                  <a:alphaOff val="0"/>
                </a:sysClr>
              </a:solidFill>
              <a:latin typeface="游明朝" panose="020F0502020204030204"/>
              <a:ea typeface="游明朝" panose="02020400000000000000" pitchFamily="18" charset="-128"/>
              <a:cs typeface="+mn-cs"/>
            </a:rPr>
            <a:t>生活の繰り返し</a:t>
          </a:r>
          <a:r>
            <a:rPr kumimoji="1" lang="en-US" altLang="ja-JP" sz="1050">
              <a:solidFill>
                <a:sysClr val="windowText" lastClr="000000">
                  <a:hueOff val="0"/>
                  <a:satOff val="0"/>
                  <a:lumOff val="0"/>
                  <a:alphaOff val="0"/>
                </a:sysClr>
              </a:solidFill>
              <a:latin typeface="游明朝" panose="020F0502020204030204"/>
              <a:ea typeface="游明朝" panose="02020400000000000000" pitchFamily="18" charset="-128"/>
              <a:cs typeface="+mn-cs"/>
            </a:rPr>
            <a:t>=『</a:t>
          </a:r>
          <a:r>
            <a:rPr kumimoji="1" lang="ja-JP" altLang="en-US" sz="1050">
              <a:solidFill>
                <a:sysClr val="windowText" lastClr="000000">
                  <a:hueOff val="0"/>
                  <a:satOff val="0"/>
                  <a:lumOff val="0"/>
                  <a:alphaOff val="0"/>
                </a:sysClr>
              </a:solidFill>
              <a:latin typeface="游明朝" panose="020F0502020204030204"/>
              <a:ea typeface="游明朝" panose="02020400000000000000" pitchFamily="18" charset="-128"/>
              <a:cs typeface="+mn-cs"/>
            </a:rPr>
            <a:t>苦痛を作り出す工場</a:t>
          </a:r>
          <a:r>
            <a:rPr kumimoji="1" lang="en-US" altLang="ja-JP" sz="1050">
              <a:solidFill>
                <a:sysClr val="windowText" lastClr="000000">
                  <a:hueOff val="0"/>
                  <a:satOff val="0"/>
                  <a:lumOff val="0"/>
                  <a:alphaOff val="0"/>
                </a:sysClr>
              </a:solidFill>
              <a:latin typeface="游明朝" panose="020F0502020204030204"/>
              <a:ea typeface="游明朝" panose="02020400000000000000" pitchFamily="18" charset="-128"/>
              <a:cs typeface="+mn-cs"/>
            </a:rPr>
            <a:t>』</a:t>
          </a:r>
          <a:br>
            <a:rPr kumimoji="1" lang="en-US" altLang="ja-JP" sz="1200">
              <a:solidFill>
                <a:sysClr val="windowText" lastClr="000000">
                  <a:hueOff val="0"/>
                  <a:satOff val="0"/>
                  <a:lumOff val="0"/>
                  <a:alphaOff val="0"/>
                </a:sysClr>
              </a:solidFill>
              <a:latin typeface="游明朝" panose="020F0502020204030204"/>
              <a:ea typeface="游明朝" panose="02020400000000000000" pitchFamily="18" charset="-128"/>
              <a:cs typeface="+mn-cs"/>
            </a:rPr>
          </a:br>
          <a:r>
            <a:rPr kumimoji="1" lang="ja-JP" altLang="en-US" sz="1200" b="1">
              <a:solidFill>
                <a:sysClr val="windowText" lastClr="000000">
                  <a:hueOff val="0"/>
                  <a:satOff val="0"/>
                  <a:lumOff val="0"/>
                  <a:alphaOff val="0"/>
                </a:sysClr>
              </a:solidFill>
              <a:latin typeface="游明朝" panose="020F0502020204030204"/>
              <a:ea typeface="游明朝" panose="02020400000000000000" pitchFamily="18" charset="-128"/>
              <a:cs typeface="+mn-cs"/>
            </a:rPr>
            <a:t>私</a:t>
          </a:r>
          <a:r>
            <a:rPr kumimoji="1" lang="en-US" altLang="ja-JP" sz="1200" b="1">
              <a:solidFill>
                <a:sysClr val="windowText" lastClr="000000">
                  <a:hueOff val="0"/>
                  <a:satOff val="0"/>
                  <a:lumOff val="0"/>
                  <a:alphaOff val="0"/>
                </a:sysClr>
              </a:solidFill>
              <a:latin typeface="游明朝" panose="020F0502020204030204"/>
              <a:ea typeface="游明朝" panose="02020400000000000000" pitchFamily="18" charset="-128"/>
              <a:cs typeface="+mn-cs"/>
            </a:rPr>
            <a:t>『</a:t>
          </a:r>
          <a:r>
            <a:rPr kumimoji="1" lang="ja-JP" altLang="en-US" sz="1200" b="1">
              <a:solidFill>
                <a:sysClr val="windowText" lastClr="000000">
                  <a:hueOff val="0"/>
                  <a:satOff val="0"/>
                  <a:lumOff val="0"/>
                  <a:alphaOff val="0"/>
                </a:sysClr>
              </a:solidFill>
              <a:latin typeface="游明朝" panose="020F0502020204030204"/>
              <a:ea typeface="游明朝" panose="02020400000000000000" pitchFamily="18" charset="-128"/>
              <a:cs typeface="+mn-cs"/>
            </a:rPr>
            <a:t>地上にいることが拷問</a:t>
          </a:r>
          <a:r>
            <a:rPr kumimoji="1" lang="en-US" altLang="ja-JP" sz="1200" b="1">
              <a:solidFill>
                <a:sysClr val="windowText" lastClr="000000">
                  <a:hueOff val="0"/>
                  <a:satOff val="0"/>
                  <a:lumOff val="0"/>
                  <a:alphaOff val="0"/>
                </a:sysClr>
              </a:solidFill>
              <a:latin typeface="游明朝" panose="020F0502020204030204"/>
              <a:ea typeface="游明朝" panose="02020400000000000000" pitchFamily="18" charset="-128"/>
              <a:cs typeface="+mn-cs"/>
            </a:rPr>
            <a:t>』</a:t>
          </a:r>
          <a:endParaRPr kumimoji="1" lang="ja-JP" altLang="en-US" sz="1200" b="1">
            <a:solidFill>
              <a:sysClr val="windowText" lastClr="000000">
                <a:hueOff val="0"/>
                <a:satOff val="0"/>
                <a:lumOff val="0"/>
                <a:alphaOff val="0"/>
              </a:sysClr>
            </a:solidFill>
            <a:latin typeface="游明朝" panose="020F0502020204030204"/>
            <a:ea typeface="游明朝" panose="02020400000000000000" pitchFamily="18" charset="-128"/>
            <a:cs typeface="+mn-cs"/>
          </a:endParaRPr>
        </a:p>
      </dgm:t>
    </dgm:pt>
    <dgm:pt modelId="{6E1B7782-11C7-4815-A04D-ABD27CE5057B}" type="parTrans" cxnId="{E4735DA6-13D7-4C8F-A303-7B4B4879A91D}">
      <dgm:prSet/>
      <dgm:spPr/>
      <dgm:t>
        <a:bodyPr/>
        <a:lstStyle/>
        <a:p>
          <a:endParaRPr kumimoji="1" lang="ja-JP" altLang="en-US" sz="1200"/>
        </a:p>
      </dgm:t>
    </dgm:pt>
    <dgm:pt modelId="{68676759-6D44-4C47-9E2A-B16DA93F0128}" type="sibTrans" cxnId="{E4735DA6-13D7-4C8F-A303-7B4B4879A91D}">
      <dgm:prSet/>
      <dgm:spPr/>
      <dgm:t>
        <a:bodyPr/>
        <a:lstStyle/>
        <a:p>
          <a:endParaRPr kumimoji="1" lang="ja-JP" altLang="en-US" sz="1200"/>
        </a:p>
      </dgm:t>
    </dgm:pt>
    <dgm:pt modelId="{0DD8F1F9-0ED3-4AA9-8DDA-EFE7E6995D84}">
      <dgm:prSet phldrT="[テキスト]" custT="1"/>
      <dgm:spPr>
        <a:xfrm>
          <a:off x="311457" y="1283103"/>
          <a:ext cx="3068021" cy="903204"/>
        </a:xfrm>
        <a:prstGeom prst="rect">
          <a:avLst/>
        </a:prstGeom>
        <a:noFill/>
        <a:ln>
          <a:noFill/>
        </a:ln>
        <a:effectLst/>
      </dgm:spPr>
      <dgm:t>
        <a:bodyPr/>
        <a:lstStyle/>
        <a:p>
          <a:pPr>
            <a:buNone/>
          </a:pPr>
          <a:r>
            <a:rPr kumimoji="1" lang="ja-JP" altLang="en-US" sz="1200" b="1">
              <a:solidFill>
                <a:sysClr val="windowText" lastClr="000000">
                  <a:hueOff val="0"/>
                  <a:satOff val="0"/>
                  <a:lumOff val="0"/>
                  <a:alphaOff val="0"/>
                </a:sysClr>
              </a:solidFill>
              <a:latin typeface="游明朝" panose="020F0502020204030204"/>
              <a:ea typeface="游明朝" panose="02020400000000000000" pitchFamily="18" charset="-128"/>
              <a:cs typeface="+mn-cs"/>
            </a:rPr>
            <a:t>クジラ</a:t>
          </a:r>
          <a:r>
            <a:rPr kumimoji="1" lang="en-US" altLang="ja-JP" sz="1200" b="1">
              <a:solidFill>
                <a:sysClr val="windowText" lastClr="000000">
                  <a:hueOff val="0"/>
                  <a:satOff val="0"/>
                  <a:lumOff val="0"/>
                  <a:alphaOff val="0"/>
                </a:sysClr>
              </a:solidFill>
              <a:latin typeface="游明朝" panose="020F0502020204030204"/>
              <a:ea typeface="游明朝" panose="02020400000000000000" pitchFamily="18" charset="-128"/>
              <a:cs typeface="+mn-cs"/>
            </a:rPr>
            <a:t>『</a:t>
          </a:r>
          <a:r>
            <a:rPr kumimoji="1" lang="ja-JP" altLang="en-US" sz="1200" b="1">
              <a:solidFill>
                <a:sysClr val="windowText" lastClr="000000">
                  <a:hueOff val="0"/>
                  <a:satOff val="0"/>
                  <a:lumOff val="0"/>
                  <a:alphaOff val="0"/>
                </a:sysClr>
              </a:solidFill>
              <a:latin typeface="游明朝" panose="020F0502020204030204"/>
              <a:ea typeface="游明朝" panose="02020400000000000000" pitchFamily="18" charset="-128"/>
              <a:cs typeface="+mn-cs"/>
            </a:rPr>
            <a:t>地上への物見遊山</a:t>
          </a:r>
          <a:r>
            <a:rPr kumimoji="1" lang="en-US" altLang="ja-JP" sz="1200" b="1">
              <a:solidFill>
                <a:sysClr val="windowText" lastClr="000000">
                  <a:hueOff val="0"/>
                  <a:satOff val="0"/>
                  <a:lumOff val="0"/>
                  <a:alphaOff val="0"/>
                </a:sysClr>
              </a:solidFill>
              <a:latin typeface="游明朝" panose="020F0502020204030204"/>
              <a:ea typeface="游明朝" panose="02020400000000000000" pitchFamily="18" charset="-128"/>
              <a:cs typeface="+mn-cs"/>
            </a:rPr>
            <a:t>』</a:t>
          </a:r>
          <a:br>
            <a:rPr kumimoji="1" lang="en-US" altLang="ja-JP" sz="1200">
              <a:solidFill>
                <a:sysClr val="windowText" lastClr="000000">
                  <a:hueOff val="0"/>
                  <a:satOff val="0"/>
                  <a:lumOff val="0"/>
                  <a:alphaOff val="0"/>
                </a:sysClr>
              </a:solidFill>
              <a:latin typeface="游明朝" panose="020F0502020204030204"/>
              <a:ea typeface="游明朝" panose="02020400000000000000" pitchFamily="18" charset="-128"/>
              <a:cs typeface="+mn-cs"/>
            </a:rPr>
          </a:br>
          <a:r>
            <a:rPr kumimoji="1" lang="ja-JP" altLang="en-US" sz="1050">
              <a:solidFill>
                <a:sysClr val="windowText" lastClr="000000">
                  <a:hueOff val="0"/>
                  <a:satOff val="0"/>
                  <a:lumOff val="0"/>
                  <a:alphaOff val="0"/>
                </a:sysClr>
              </a:solidFill>
              <a:latin typeface="游明朝" panose="020F0502020204030204"/>
              <a:ea typeface="游明朝" panose="02020400000000000000" pitchFamily="18" charset="-128"/>
              <a:cs typeface="+mn-cs"/>
            </a:rPr>
            <a:t>かなり気楽な考え方</a:t>
          </a:r>
        </a:p>
      </dgm:t>
    </dgm:pt>
    <dgm:pt modelId="{B430CB21-DDA3-40AC-B345-3E66A68EE267}" type="parTrans" cxnId="{5CFECFAF-A814-4A37-AD52-599AB94A1143}">
      <dgm:prSet/>
      <dgm:spPr/>
      <dgm:t>
        <a:bodyPr/>
        <a:lstStyle/>
        <a:p>
          <a:endParaRPr kumimoji="1" lang="ja-JP" altLang="en-US" sz="1200"/>
        </a:p>
      </dgm:t>
    </dgm:pt>
    <dgm:pt modelId="{5E66BE32-0633-4D55-A7B4-60B419AFFC45}" type="sibTrans" cxnId="{5CFECFAF-A814-4A37-AD52-599AB94A1143}">
      <dgm:prSet/>
      <dgm:spPr/>
      <dgm:t>
        <a:bodyPr/>
        <a:lstStyle/>
        <a:p>
          <a:endParaRPr kumimoji="1" lang="ja-JP" altLang="en-US" sz="1200"/>
        </a:p>
      </dgm:t>
    </dgm:pt>
    <dgm:pt modelId="{B423D71C-BEDD-4D32-AE59-16ECFCB86CD3}" type="pres">
      <dgm:prSet presAssocID="{B16F79F0-1BE5-46E5-BBA3-96DADB56898C}" presName="compositeShape" presStyleCnt="0">
        <dgm:presLayoutVars>
          <dgm:chMax val="2"/>
          <dgm:dir/>
          <dgm:resizeHandles val="exact"/>
        </dgm:presLayoutVars>
      </dgm:prSet>
      <dgm:spPr/>
    </dgm:pt>
    <dgm:pt modelId="{4B2550C8-4D7E-443F-A29C-237C5B3030E5}" type="pres">
      <dgm:prSet presAssocID="{B16F79F0-1BE5-46E5-BBA3-96DADB56898C}" presName="divider" presStyleLbl="fgShp" presStyleIdx="0" presStyleCnt="1"/>
      <dgm:spPr>
        <a:xfrm rot="21300000">
          <a:off x="457130" y="877493"/>
          <a:ext cx="5038864" cy="440843"/>
        </a:xfrm>
        <a:prstGeom prst="mathMinus">
          <a:avLst/>
        </a:prstGeom>
        <a:solidFill>
          <a:srgbClr val="5B9BD5">
            <a:tint val="60000"/>
            <a:hueOff val="0"/>
            <a:satOff val="0"/>
            <a:lumOff val="0"/>
            <a:alphaOff val="0"/>
          </a:srgbClr>
        </a:solidFill>
        <a:ln>
          <a:noFill/>
        </a:ln>
        <a:effectLst/>
        <a:scene3d>
          <a:camera prst="orthographicFront"/>
          <a:lightRig rig="threePt" dir="t">
            <a:rot lat="0" lon="0" rev="7500000"/>
          </a:lightRig>
        </a:scene3d>
        <a:sp3d z="152400" extrusionH="63500" prstMaterial="matte">
          <a:bevelT w="50800" h="19050" prst="relaxedInset"/>
          <a:contourClr>
            <a:sysClr val="window" lastClr="FFFFFF"/>
          </a:contourClr>
        </a:sp3d>
      </dgm:spPr>
    </dgm:pt>
    <dgm:pt modelId="{92D58936-EA8D-4741-89B5-0CB78689867C}" type="pres">
      <dgm:prSet presAssocID="{1181E069-31CE-4EE3-8351-DFF43F2D2370}" presName="downArrow" presStyleLbl="node1" presStyleIdx="0" presStyleCnt="2"/>
      <dgm:spPr>
        <a:xfrm>
          <a:off x="714375" y="109791"/>
          <a:ext cx="1785937" cy="878332"/>
        </a:xfrm>
        <a:prstGeom prst="downArrow">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pt>
    <dgm:pt modelId="{BBE92D31-B849-441C-A34C-8E5AE4CC4661}" type="pres">
      <dgm:prSet presAssocID="{1181E069-31CE-4EE3-8351-DFF43F2D2370}" presName="downArrowText" presStyleLbl="revTx" presStyleIdx="0" presStyleCnt="2" custScaleX="161051" custScaleY="97935">
        <dgm:presLayoutVars>
          <dgm:bulletEnabled val="1"/>
        </dgm:presLayoutVars>
      </dgm:prSet>
      <dgm:spPr/>
    </dgm:pt>
    <dgm:pt modelId="{002DE579-E3DF-460C-8D20-13047C751C28}" type="pres">
      <dgm:prSet presAssocID="{0DD8F1F9-0ED3-4AA9-8DDA-EFE7E6995D84}" presName="upArrow" presStyleLbl="node1" presStyleIdx="1" presStyleCnt="2"/>
      <dgm:spPr>
        <a:xfrm>
          <a:off x="3452812" y="1207706"/>
          <a:ext cx="1785937" cy="878332"/>
        </a:xfrm>
        <a:prstGeom prst="upArrow">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pt>
    <dgm:pt modelId="{ABCC7491-ACB4-4D32-B442-8DFE11582400}" type="pres">
      <dgm:prSet presAssocID="{0DD8F1F9-0ED3-4AA9-8DDA-EFE7E6995D84}" presName="upArrowText" presStyleLbl="revTx" presStyleIdx="1" presStyleCnt="2" custScaleX="161051" custScaleY="97935">
        <dgm:presLayoutVars>
          <dgm:bulletEnabled val="1"/>
        </dgm:presLayoutVars>
      </dgm:prSet>
      <dgm:spPr/>
    </dgm:pt>
  </dgm:ptLst>
  <dgm:cxnLst>
    <dgm:cxn modelId="{B228FE45-9A9E-4DE3-BC66-4B7158FA4619}" type="presOf" srcId="{0DD8F1F9-0ED3-4AA9-8DDA-EFE7E6995D84}" destId="{ABCC7491-ACB4-4D32-B442-8DFE11582400}" srcOrd="0" destOrd="0" presId="urn:microsoft.com/office/officeart/2005/8/layout/arrow3"/>
    <dgm:cxn modelId="{CD2F1991-0A26-44C5-91BF-D2C2319C4374}" type="presOf" srcId="{1181E069-31CE-4EE3-8351-DFF43F2D2370}" destId="{BBE92D31-B849-441C-A34C-8E5AE4CC4661}" srcOrd="0" destOrd="0" presId="urn:microsoft.com/office/officeart/2005/8/layout/arrow3"/>
    <dgm:cxn modelId="{E4735DA6-13D7-4C8F-A303-7B4B4879A91D}" srcId="{B16F79F0-1BE5-46E5-BBA3-96DADB56898C}" destId="{1181E069-31CE-4EE3-8351-DFF43F2D2370}" srcOrd="0" destOrd="0" parTransId="{6E1B7782-11C7-4815-A04D-ABD27CE5057B}" sibTransId="{68676759-6D44-4C47-9E2A-B16DA93F0128}"/>
    <dgm:cxn modelId="{5CFECFAF-A814-4A37-AD52-599AB94A1143}" srcId="{B16F79F0-1BE5-46E5-BBA3-96DADB56898C}" destId="{0DD8F1F9-0ED3-4AA9-8DDA-EFE7E6995D84}" srcOrd="1" destOrd="0" parTransId="{B430CB21-DDA3-40AC-B345-3E66A68EE267}" sibTransId="{5E66BE32-0633-4D55-A7B4-60B419AFFC45}"/>
    <dgm:cxn modelId="{C182F3FA-6C85-41B3-9D42-82B59E82EA72}" type="presOf" srcId="{B16F79F0-1BE5-46E5-BBA3-96DADB56898C}" destId="{B423D71C-BEDD-4D32-AE59-16ECFCB86CD3}" srcOrd="0" destOrd="0" presId="urn:microsoft.com/office/officeart/2005/8/layout/arrow3"/>
    <dgm:cxn modelId="{2FA3D10E-F60B-43C9-BD99-5F6FA4A4384C}" type="presParOf" srcId="{B423D71C-BEDD-4D32-AE59-16ECFCB86CD3}" destId="{4B2550C8-4D7E-443F-A29C-237C5B3030E5}" srcOrd="0" destOrd="0" presId="urn:microsoft.com/office/officeart/2005/8/layout/arrow3"/>
    <dgm:cxn modelId="{B25A9AB7-F1FC-46A1-AF5B-52259F7B801A}" type="presParOf" srcId="{B423D71C-BEDD-4D32-AE59-16ECFCB86CD3}" destId="{92D58936-EA8D-4741-89B5-0CB78689867C}" srcOrd="1" destOrd="0" presId="urn:microsoft.com/office/officeart/2005/8/layout/arrow3"/>
    <dgm:cxn modelId="{62B8D16C-7B08-4B3D-947B-1F8EF267D3C8}" type="presParOf" srcId="{B423D71C-BEDD-4D32-AE59-16ECFCB86CD3}" destId="{BBE92D31-B849-441C-A34C-8E5AE4CC4661}" srcOrd="2" destOrd="0" presId="urn:microsoft.com/office/officeart/2005/8/layout/arrow3"/>
    <dgm:cxn modelId="{D72A3C17-D0F1-4881-9813-618185162791}" type="presParOf" srcId="{B423D71C-BEDD-4D32-AE59-16ECFCB86CD3}" destId="{002DE579-E3DF-460C-8D20-13047C751C28}" srcOrd="3" destOrd="0" presId="urn:microsoft.com/office/officeart/2005/8/layout/arrow3"/>
    <dgm:cxn modelId="{72979924-3BCB-43B4-B6D0-7E6ADBA0EA50}" type="presParOf" srcId="{B423D71C-BEDD-4D32-AE59-16ECFCB86CD3}" destId="{ABCC7491-ACB4-4D32-B442-8DFE11582400}" srcOrd="4" destOrd="0" presId="urn:microsoft.com/office/officeart/2005/8/layout/arrow3"/>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8011F51-0281-4EE9-A319-A78CB9747CEE}" type="doc">
      <dgm:prSet loTypeId="urn:microsoft.com/office/officeart/2009/3/layout/OpposingIdeas" loCatId="relationship" qsTypeId="urn:microsoft.com/office/officeart/2005/8/quickstyle/3d2" qsCatId="3D" csTypeId="urn:microsoft.com/office/officeart/2005/8/colors/colorful2" csCatId="colorful" phldr="1"/>
      <dgm:spPr/>
      <dgm:t>
        <a:bodyPr/>
        <a:lstStyle/>
        <a:p>
          <a:endParaRPr kumimoji="1" lang="ja-JP" altLang="en-US"/>
        </a:p>
      </dgm:t>
    </dgm:pt>
    <dgm:pt modelId="{00FB1039-5D17-4053-B792-247F9444C57E}">
      <dgm:prSet phldrT="[テキスト]" custT="1"/>
      <dgm:spPr>
        <a:xfrm rot="16200000">
          <a:off x="453488" y="538129"/>
          <a:ext cx="1503360" cy="427100"/>
        </a:xfrm>
        <a:prstGeom prst="rightArrow">
          <a:avLst>
            <a:gd name="adj1" fmla="val 49830"/>
            <a:gd name="adj2" fmla="val 60660"/>
          </a:avLst>
        </a:prstGeom>
        <a:solidFill>
          <a:srgbClr val="ED7D31">
            <a:tint val="50000"/>
            <a:hueOff val="0"/>
            <a:satOff val="0"/>
            <a:lumOff val="0"/>
            <a:alphaOff val="0"/>
          </a:srgbClr>
        </a:solidFill>
        <a:ln>
          <a:noFill/>
        </a:ln>
        <a:effectLst/>
        <a:scene3d>
          <a:camera prst="orthographicFront"/>
          <a:lightRig rig="threePt" dir="t">
            <a:rot lat="0" lon="0" rev="7500000"/>
          </a:lightRig>
        </a:scene3d>
        <a:sp3d z="254000" extrusionH="63500" contourW="12700" prstMaterial="matte">
          <a:contourClr>
            <a:sysClr val="window" lastClr="FFFFFF"/>
          </a:contourClr>
        </a:sp3d>
      </dgm:spPr>
      <dgm:t>
        <a:bodyPr/>
        <a:lstStyle/>
        <a:p>
          <a:pPr>
            <a:buNone/>
          </a:pPr>
          <a:r>
            <a:rPr kumimoji="1" lang="ja-JP" altLang="en-US" sz="1400" b="1">
              <a:solidFill>
                <a:sysClr val="windowText" lastClr="000000">
                  <a:hueOff val="0"/>
                  <a:satOff val="0"/>
                  <a:lumOff val="0"/>
                  <a:alphaOff val="0"/>
                </a:sysClr>
              </a:solidFill>
              <a:latin typeface="游明朝" panose="020F0502020204030204"/>
              <a:ea typeface="游明朝" panose="02020400000000000000" pitchFamily="18" charset="-128"/>
              <a:cs typeface="+mn-cs"/>
            </a:rPr>
            <a:t>天国の論理</a:t>
          </a:r>
        </a:p>
      </dgm:t>
    </dgm:pt>
    <dgm:pt modelId="{4DFCFFDA-50DA-49E8-BFAF-9A072BE1E1AE}" type="parTrans" cxnId="{48779290-467B-4D8E-AF8D-8FEB358B5AB6}">
      <dgm:prSet/>
      <dgm:spPr/>
      <dgm:t>
        <a:bodyPr/>
        <a:lstStyle/>
        <a:p>
          <a:endParaRPr kumimoji="1" lang="ja-JP" altLang="en-US" sz="1400"/>
        </a:p>
      </dgm:t>
    </dgm:pt>
    <dgm:pt modelId="{67B070FA-5828-48FC-9B9F-2B78FB844A5F}" type="sibTrans" cxnId="{48779290-467B-4D8E-AF8D-8FEB358B5AB6}">
      <dgm:prSet/>
      <dgm:spPr/>
      <dgm:t>
        <a:bodyPr/>
        <a:lstStyle/>
        <a:p>
          <a:endParaRPr kumimoji="1" lang="ja-JP" altLang="en-US" sz="1400"/>
        </a:p>
      </dgm:t>
    </dgm:pt>
    <dgm:pt modelId="{54F8DD3D-343C-4C36-97A0-790B43F42837}">
      <dgm:prSet custT="1"/>
      <dgm:spPr>
        <a:xfrm>
          <a:off x="1504138" y="459360"/>
          <a:ext cx="1110461" cy="1169279"/>
        </a:xfrm>
        <a:prstGeom prst="rect">
          <a:avLst/>
        </a:prstGeom>
        <a:noFill/>
        <a:ln>
          <a:noFill/>
        </a:ln>
        <a:effectLst/>
        <a:sp3d/>
      </dgm:spPr>
      <dgm:t>
        <a:bodyPr/>
        <a:lstStyle/>
        <a:p>
          <a:pPr>
            <a:buNone/>
          </a:pPr>
          <a:r>
            <a:rPr kumimoji="1" lang="ja-JP" altLang="en-US" sz="1000">
              <a:solidFill>
                <a:sysClr val="windowText" lastClr="000000">
                  <a:hueOff val="0"/>
                  <a:satOff val="0"/>
                  <a:lumOff val="0"/>
                  <a:alphaOff val="0"/>
                </a:sysClr>
              </a:solidFill>
              <a:latin typeface="游明朝" panose="020F0502020204030204"/>
              <a:ea typeface="游明朝" panose="02020400000000000000" pitchFamily="18" charset="-128"/>
              <a:cs typeface="+mn-cs"/>
            </a:rPr>
            <a:t>空と神は一体であり、その空が何であるかは神にも天使にも説明が複雑であり、説明しようとしない。</a:t>
          </a:r>
        </a:p>
      </dgm:t>
    </dgm:pt>
    <dgm:pt modelId="{37CE7AB8-6952-4383-AC7F-7449E60B7177}" type="parTrans" cxnId="{D7E6D0FE-7A7D-45A9-A1BF-E720DE55C0F7}">
      <dgm:prSet/>
      <dgm:spPr/>
      <dgm:t>
        <a:bodyPr/>
        <a:lstStyle/>
        <a:p>
          <a:endParaRPr kumimoji="1" lang="ja-JP" altLang="en-US" sz="1400"/>
        </a:p>
      </dgm:t>
    </dgm:pt>
    <dgm:pt modelId="{8332C44B-1B8A-464E-B269-F1F6F073BF23}" type="sibTrans" cxnId="{D7E6D0FE-7A7D-45A9-A1BF-E720DE55C0F7}">
      <dgm:prSet/>
      <dgm:spPr/>
      <dgm:t>
        <a:bodyPr/>
        <a:lstStyle/>
        <a:p>
          <a:endParaRPr kumimoji="1" lang="ja-JP" altLang="en-US" sz="1400"/>
        </a:p>
      </dgm:t>
    </dgm:pt>
    <dgm:pt modelId="{4CCE0CCE-F45A-4B48-BDCC-BAA1D723D718}">
      <dgm:prSet custT="1"/>
      <dgm:spPr>
        <a:xfrm rot="5400000">
          <a:off x="3443191" y="1122769"/>
          <a:ext cx="1503360" cy="427100"/>
        </a:xfrm>
        <a:prstGeom prst="rightArrow">
          <a:avLst>
            <a:gd name="adj1" fmla="val 49830"/>
            <a:gd name="adj2" fmla="val 60660"/>
          </a:avLst>
        </a:prstGeom>
        <a:solidFill>
          <a:srgbClr val="ED7D31">
            <a:tint val="50000"/>
            <a:hueOff val="-880662"/>
            <a:satOff val="-76170"/>
            <a:lumOff val="8755"/>
            <a:alphaOff val="0"/>
          </a:srgbClr>
        </a:solidFill>
        <a:ln>
          <a:noFill/>
        </a:ln>
        <a:effectLst/>
        <a:scene3d>
          <a:camera prst="orthographicFront"/>
          <a:lightRig rig="threePt" dir="t">
            <a:rot lat="0" lon="0" rev="7500000"/>
          </a:lightRig>
        </a:scene3d>
        <a:sp3d z="254000" extrusionH="63500" contourW="12700" prstMaterial="matte">
          <a:contourClr>
            <a:sysClr val="window" lastClr="FFFFFF"/>
          </a:contourClr>
        </a:sp3d>
      </dgm:spPr>
      <dgm:t>
        <a:bodyPr/>
        <a:lstStyle/>
        <a:p>
          <a:pPr>
            <a:buNone/>
          </a:pPr>
          <a:r>
            <a:rPr kumimoji="1" lang="ja-JP" altLang="en-US" sz="1400" b="1">
              <a:solidFill>
                <a:sysClr val="windowText" lastClr="000000">
                  <a:hueOff val="0"/>
                  <a:satOff val="0"/>
                  <a:lumOff val="0"/>
                  <a:alphaOff val="0"/>
                </a:sysClr>
              </a:solidFill>
              <a:latin typeface="游明朝" panose="020F0502020204030204"/>
              <a:ea typeface="游明朝" panose="02020400000000000000" pitchFamily="18" charset="-128"/>
              <a:cs typeface="+mn-cs"/>
            </a:rPr>
            <a:t>悪魔の論理</a:t>
          </a:r>
        </a:p>
      </dgm:t>
    </dgm:pt>
    <dgm:pt modelId="{E951548F-10A8-4F71-B2E6-F71DD4614D35}" type="parTrans" cxnId="{64018BC9-A3A1-45A0-9847-F93C2EBA988F}">
      <dgm:prSet/>
      <dgm:spPr/>
      <dgm:t>
        <a:bodyPr/>
        <a:lstStyle/>
        <a:p>
          <a:endParaRPr kumimoji="1" lang="ja-JP" altLang="en-US" sz="1400"/>
        </a:p>
      </dgm:t>
    </dgm:pt>
    <dgm:pt modelId="{607E48FD-9F05-4587-8196-27240A6A30D8}" type="sibTrans" cxnId="{64018BC9-A3A1-45A0-9847-F93C2EBA988F}">
      <dgm:prSet/>
      <dgm:spPr/>
      <dgm:t>
        <a:bodyPr/>
        <a:lstStyle/>
        <a:p>
          <a:endParaRPr kumimoji="1" lang="ja-JP" altLang="en-US" sz="1400"/>
        </a:p>
      </dgm:t>
    </dgm:pt>
    <dgm:pt modelId="{FB6C8F19-BE57-4DD3-A947-5BFEC9BCA241}">
      <dgm:prSet custT="1"/>
      <dgm:spPr>
        <a:xfrm>
          <a:off x="2785440" y="459360"/>
          <a:ext cx="1110461" cy="1169279"/>
        </a:xfrm>
        <a:prstGeom prst="rect">
          <a:avLst/>
        </a:prstGeom>
        <a:noFill/>
        <a:ln>
          <a:noFill/>
        </a:ln>
        <a:effectLst/>
        <a:sp3d/>
      </dgm:spPr>
      <dgm:t>
        <a:bodyPr/>
        <a:lstStyle/>
        <a:p>
          <a:pPr>
            <a:buNone/>
          </a:pPr>
          <a:r>
            <a:rPr kumimoji="1" lang="ja-JP" altLang="en-US" sz="1000">
              <a:solidFill>
                <a:sysClr val="windowText" lastClr="000000">
                  <a:hueOff val="0"/>
                  <a:satOff val="0"/>
                  <a:lumOff val="0"/>
                  <a:alphaOff val="0"/>
                </a:sysClr>
              </a:solidFill>
              <a:latin typeface="游明朝" panose="020F0502020204030204"/>
              <a:ea typeface="游明朝" panose="02020400000000000000" pitchFamily="18" charset="-128"/>
              <a:cs typeface="+mn-cs"/>
            </a:rPr>
            <a:t>空を論理という形で説明しようとする。論理を用いることで空の調和は崩れ混乱する。</a:t>
          </a:r>
        </a:p>
      </dgm:t>
    </dgm:pt>
    <dgm:pt modelId="{AD0E985B-86BE-44C0-B4F1-CF249130A4FC}" type="parTrans" cxnId="{A4C978D5-C76E-48E1-8E6F-5FE320E5B9CB}">
      <dgm:prSet/>
      <dgm:spPr/>
      <dgm:t>
        <a:bodyPr/>
        <a:lstStyle/>
        <a:p>
          <a:endParaRPr kumimoji="1" lang="ja-JP" altLang="en-US" sz="1400"/>
        </a:p>
      </dgm:t>
    </dgm:pt>
    <dgm:pt modelId="{D51B50EB-CE53-445C-B817-254B7976A66E}" type="sibTrans" cxnId="{A4C978D5-C76E-48E1-8E6F-5FE320E5B9CB}">
      <dgm:prSet/>
      <dgm:spPr/>
      <dgm:t>
        <a:bodyPr/>
        <a:lstStyle/>
        <a:p>
          <a:endParaRPr kumimoji="1" lang="ja-JP" altLang="en-US" sz="1400"/>
        </a:p>
      </dgm:t>
    </dgm:pt>
    <dgm:pt modelId="{FBF418BA-6196-41F9-A4D4-9AF0E03CA1FE}" type="pres">
      <dgm:prSet presAssocID="{E8011F51-0281-4EE9-A319-A78CB9747CEE}" presName="Name0" presStyleCnt="0">
        <dgm:presLayoutVars>
          <dgm:chMax val="2"/>
          <dgm:dir/>
          <dgm:animOne val="branch"/>
          <dgm:animLvl val="lvl"/>
          <dgm:resizeHandles val="exact"/>
        </dgm:presLayoutVars>
      </dgm:prSet>
      <dgm:spPr/>
    </dgm:pt>
    <dgm:pt modelId="{6DD07807-E7BA-45AB-944A-87FFD3D93F1B}" type="pres">
      <dgm:prSet presAssocID="{E8011F51-0281-4EE9-A319-A78CB9747CEE}" presName="Background" presStyleLbl="node1" presStyleIdx="0" presStyleCnt="1"/>
      <dgm:spPr>
        <a:xfrm>
          <a:off x="1418718" y="354960"/>
          <a:ext cx="2562602" cy="1378080"/>
        </a:xfrm>
        <a:prstGeom prst="round2DiagRect">
          <a:avLst>
            <a:gd name="adj1" fmla="val 0"/>
            <a:gd name="adj2" fmla="val 16670"/>
          </a:avLst>
        </a:prstGeom>
        <a:gradFill rotWithShape="0">
          <a:gsLst>
            <a:gs pos="0">
              <a:srgbClr val="ED7D31">
                <a:hueOff val="0"/>
                <a:satOff val="0"/>
                <a:lumOff val="0"/>
                <a:alphaOff val="0"/>
                <a:satMod val="103000"/>
                <a:lumMod val="102000"/>
                <a:tint val="94000"/>
              </a:srgbClr>
            </a:gs>
            <a:gs pos="50000">
              <a:srgbClr val="ED7D31">
                <a:hueOff val="0"/>
                <a:satOff val="0"/>
                <a:lumOff val="0"/>
                <a:alphaOff val="0"/>
                <a:satMod val="110000"/>
                <a:lumMod val="100000"/>
                <a:shade val="100000"/>
              </a:srgbClr>
            </a:gs>
            <a:gs pos="100000">
              <a:srgbClr val="ED7D31">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pt>
    <dgm:pt modelId="{EDCFCB97-574F-474C-B1AC-8805AB836107}" type="pres">
      <dgm:prSet presAssocID="{E8011F51-0281-4EE9-A319-A78CB9747CEE}" presName="Divider" presStyleLbl="callout" presStyleIdx="0" presStyleCnt="1"/>
      <dgm:spPr>
        <a:xfrm>
          <a:off x="2700019" y="501120"/>
          <a:ext cx="341" cy="1085759"/>
        </a:xfrm>
        <a:prstGeom prst="line">
          <a:avLst/>
        </a:prstGeom>
        <a:solidFill>
          <a:srgbClr val="ED7D31">
            <a:hueOff val="0"/>
            <a:satOff val="0"/>
            <a:lumOff val="0"/>
            <a:alphaOff val="0"/>
          </a:srgbClr>
        </a:solidFill>
        <a:ln w="12700" cap="flat" cmpd="sng" algn="ctr">
          <a:solidFill>
            <a:srgbClr val="ED7D31">
              <a:tint val="50000"/>
              <a:hueOff val="0"/>
              <a:satOff val="0"/>
              <a:lumOff val="0"/>
              <a:alphaOff val="0"/>
            </a:srgbClr>
          </a:solidFill>
          <a:prstDash val="solid"/>
          <a:miter lim="800000"/>
        </a:ln>
        <a:effectLst/>
        <a:scene3d>
          <a:camera prst="orthographicFront"/>
          <a:lightRig rig="threePt" dir="t">
            <a:rot lat="0" lon="0" rev="7500000"/>
          </a:lightRig>
        </a:scene3d>
        <a:sp3d z="127000" prstMaterial="matte"/>
      </dgm:spPr>
    </dgm:pt>
    <dgm:pt modelId="{D394EEF5-C1B3-4E34-8214-6D0D749A98EB}" type="pres">
      <dgm:prSet presAssocID="{E8011F51-0281-4EE9-A319-A78CB9747CEE}" presName="ChildText1" presStyleLbl="revTx" presStyleIdx="0" presStyleCnt="0">
        <dgm:presLayoutVars>
          <dgm:chMax val="0"/>
          <dgm:chPref val="0"/>
          <dgm:bulletEnabled val="1"/>
        </dgm:presLayoutVars>
      </dgm:prSet>
      <dgm:spPr/>
    </dgm:pt>
    <dgm:pt modelId="{29DB9709-3E95-439D-B502-EF239A70426E}" type="pres">
      <dgm:prSet presAssocID="{E8011F51-0281-4EE9-A319-A78CB9747CEE}" presName="ChildText2" presStyleLbl="revTx" presStyleIdx="0" presStyleCnt="0">
        <dgm:presLayoutVars>
          <dgm:chMax val="0"/>
          <dgm:chPref val="0"/>
          <dgm:bulletEnabled val="1"/>
        </dgm:presLayoutVars>
      </dgm:prSet>
      <dgm:spPr/>
    </dgm:pt>
    <dgm:pt modelId="{20761131-F549-4748-BACC-5F68B6E5AD58}" type="pres">
      <dgm:prSet presAssocID="{E8011F51-0281-4EE9-A319-A78CB9747CEE}" presName="ParentText1" presStyleLbl="revTx" presStyleIdx="0" presStyleCnt="0">
        <dgm:presLayoutVars>
          <dgm:chMax val="1"/>
          <dgm:chPref val="1"/>
        </dgm:presLayoutVars>
      </dgm:prSet>
      <dgm:spPr/>
    </dgm:pt>
    <dgm:pt modelId="{C79F7801-A8F8-4361-8905-C426D5C4AEA0}" type="pres">
      <dgm:prSet presAssocID="{E8011F51-0281-4EE9-A319-A78CB9747CEE}" presName="ParentShape1" presStyleLbl="alignImgPlace1" presStyleIdx="0" presStyleCnt="2">
        <dgm:presLayoutVars/>
      </dgm:prSet>
      <dgm:spPr/>
    </dgm:pt>
    <dgm:pt modelId="{B083569E-F487-4710-B00F-BEB17D54D69A}" type="pres">
      <dgm:prSet presAssocID="{E8011F51-0281-4EE9-A319-A78CB9747CEE}" presName="ParentText2" presStyleLbl="revTx" presStyleIdx="0" presStyleCnt="0">
        <dgm:presLayoutVars>
          <dgm:chMax val="1"/>
          <dgm:chPref val="1"/>
        </dgm:presLayoutVars>
      </dgm:prSet>
      <dgm:spPr/>
    </dgm:pt>
    <dgm:pt modelId="{A90885AE-4494-4D73-9EDC-1EE9F37E92A0}" type="pres">
      <dgm:prSet presAssocID="{E8011F51-0281-4EE9-A319-A78CB9747CEE}" presName="ParentShape2" presStyleLbl="alignImgPlace1" presStyleIdx="1" presStyleCnt="2">
        <dgm:presLayoutVars/>
      </dgm:prSet>
      <dgm:spPr/>
    </dgm:pt>
  </dgm:ptLst>
  <dgm:cxnLst>
    <dgm:cxn modelId="{9D4A880A-49AA-4EEE-A76C-0EBB784F3587}" type="presOf" srcId="{4CCE0CCE-F45A-4B48-BDCC-BAA1D723D718}" destId="{A90885AE-4494-4D73-9EDC-1EE9F37E92A0}" srcOrd="1" destOrd="0" presId="urn:microsoft.com/office/officeart/2009/3/layout/OpposingIdeas"/>
    <dgm:cxn modelId="{6D86E779-5A5D-46D2-A535-AE9685F8562C}" type="presOf" srcId="{54F8DD3D-343C-4C36-97A0-790B43F42837}" destId="{D394EEF5-C1B3-4E34-8214-6D0D749A98EB}" srcOrd="0" destOrd="0" presId="urn:microsoft.com/office/officeart/2009/3/layout/OpposingIdeas"/>
    <dgm:cxn modelId="{D851CA8A-DB2E-42D6-9EAE-DAA24B6C3FC2}" type="presOf" srcId="{FB6C8F19-BE57-4DD3-A947-5BFEC9BCA241}" destId="{29DB9709-3E95-439D-B502-EF239A70426E}" srcOrd="0" destOrd="0" presId="urn:microsoft.com/office/officeart/2009/3/layout/OpposingIdeas"/>
    <dgm:cxn modelId="{48779290-467B-4D8E-AF8D-8FEB358B5AB6}" srcId="{E8011F51-0281-4EE9-A319-A78CB9747CEE}" destId="{00FB1039-5D17-4053-B792-247F9444C57E}" srcOrd="0" destOrd="0" parTransId="{4DFCFFDA-50DA-49E8-BFAF-9A072BE1E1AE}" sibTransId="{67B070FA-5828-48FC-9B9F-2B78FB844A5F}"/>
    <dgm:cxn modelId="{8EFB8299-4B9A-415C-8C70-6A2990AFE317}" type="presOf" srcId="{4CCE0CCE-F45A-4B48-BDCC-BAA1D723D718}" destId="{B083569E-F487-4710-B00F-BEB17D54D69A}" srcOrd="0" destOrd="0" presId="urn:microsoft.com/office/officeart/2009/3/layout/OpposingIdeas"/>
    <dgm:cxn modelId="{3C2C5CA0-2BE3-4E37-9407-DDA1E9A80D9C}" type="presOf" srcId="{00FB1039-5D17-4053-B792-247F9444C57E}" destId="{20761131-F549-4748-BACC-5F68B6E5AD58}" srcOrd="0" destOrd="0" presId="urn:microsoft.com/office/officeart/2009/3/layout/OpposingIdeas"/>
    <dgm:cxn modelId="{2CCD97BF-A5FA-4EEC-9C53-5EE9F2B36269}" type="presOf" srcId="{00FB1039-5D17-4053-B792-247F9444C57E}" destId="{C79F7801-A8F8-4361-8905-C426D5C4AEA0}" srcOrd="1" destOrd="0" presId="urn:microsoft.com/office/officeart/2009/3/layout/OpposingIdeas"/>
    <dgm:cxn modelId="{64018BC9-A3A1-45A0-9847-F93C2EBA988F}" srcId="{E8011F51-0281-4EE9-A319-A78CB9747CEE}" destId="{4CCE0CCE-F45A-4B48-BDCC-BAA1D723D718}" srcOrd="1" destOrd="0" parTransId="{E951548F-10A8-4F71-B2E6-F71DD4614D35}" sibTransId="{607E48FD-9F05-4587-8196-27240A6A30D8}"/>
    <dgm:cxn modelId="{A4C978D5-C76E-48E1-8E6F-5FE320E5B9CB}" srcId="{4CCE0CCE-F45A-4B48-BDCC-BAA1D723D718}" destId="{FB6C8F19-BE57-4DD3-A947-5BFEC9BCA241}" srcOrd="0" destOrd="0" parTransId="{AD0E985B-86BE-44C0-B4F1-CF249130A4FC}" sibTransId="{D51B50EB-CE53-445C-B817-254B7976A66E}"/>
    <dgm:cxn modelId="{36EBEDDB-25D0-4AB5-AD13-39FE9AD53676}" type="presOf" srcId="{E8011F51-0281-4EE9-A319-A78CB9747CEE}" destId="{FBF418BA-6196-41F9-A4D4-9AF0E03CA1FE}" srcOrd="0" destOrd="0" presId="urn:microsoft.com/office/officeart/2009/3/layout/OpposingIdeas"/>
    <dgm:cxn modelId="{D7E6D0FE-7A7D-45A9-A1BF-E720DE55C0F7}" srcId="{00FB1039-5D17-4053-B792-247F9444C57E}" destId="{54F8DD3D-343C-4C36-97A0-790B43F42837}" srcOrd="0" destOrd="0" parTransId="{37CE7AB8-6952-4383-AC7F-7449E60B7177}" sibTransId="{8332C44B-1B8A-464E-B269-F1F6F073BF23}"/>
    <dgm:cxn modelId="{144CCA35-ACC8-4736-BE9F-0A3490EAA85F}" type="presParOf" srcId="{FBF418BA-6196-41F9-A4D4-9AF0E03CA1FE}" destId="{6DD07807-E7BA-45AB-944A-87FFD3D93F1B}" srcOrd="0" destOrd="0" presId="urn:microsoft.com/office/officeart/2009/3/layout/OpposingIdeas"/>
    <dgm:cxn modelId="{D5936FD9-FDE8-4D7E-A013-F24BB6FA85EB}" type="presParOf" srcId="{FBF418BA-6196-41F9-A4D4-9AF0E03CA1FE}" destId="{EDCFCB97-574F-474C-B1AC-8805AB836107}" srcOrd="1" destOrd="0" presId="urn:microsoft.com/office/officeart/2009/3/layout/OpposingIdeas"/>
    <dgm:cxn modelId="{B16399A8-20C6-488A-A354-9AB42B87DC52}" type="presParOf" srcId="{FBF418BA-6196-41F9-A4D4-9AF0E03CA1FE}" destId="{D394EEF5-C1B3-4E34-8214-6D0D749A98EB}" srcOrd="2" destOrd="0" presId="urn:microsoft.com/office/officeart/2009/3/layout/OpposingIdeas"/>
    <dgm:cxn modelId="{1EE0F7C6-0D25-4D1E-BC51-545B6766D1A6}" type="presParOf" srcId="{FBF418BA-6196-41F9-A4D4-9AF0E03CA1FE}" destId="{29DB9709-3E95-439D-B502-EF239A70426E}" srcOrd="3" destOrd="0" presId="urn:microsoft.com/office/officeart/2009/3/layout/OpposingIdeas"/>
    <dgm:cxn modelId="{CFE84930-3DE7-4D2B-9D44-F250E775188F}" type="presParOf" srcId="{FBF418BA-6196-41F9-A4D4-9AF0E03CA1FE}" destId="{20761131-F549-4748-BACC-5F68B6E5AD58}" srcOrd="4" destOrd="0" presId="urn:microsoft.com/office/officeart/2009/3/layout/OpposingIdeas"/>
    <dgm:cxn modelId="{12066200-29D7-48A7-828D-88B4066C0522}" type="presParOf" srcId="{FBF418BA-6196-41F9-A4D4-9AF0E03CA1FE}" destId="{C79F7801-A8F8-4361-8905-C426D5C4AEA0}" srcOrd="5" destOrd="0" presId="urn:microsoft.com/office/officeart/2009/3/layout/OpposingIdeas"/>
    <dgm:cxn modelId="{46574649-B5CB-4D85-9F8D-E7122A53DFF9}" type="presParOf" srcId="{FBF418BA-6196-41F9-A4D4-9AF0E03CA1FE}" destId="{B083569E-F487-4710-B00F-BEB17D54D69A}" srcOrd="6" destOrd="0" presId="urn:microsoft.com/office/officeart/2009/3/layout/OpposingIdeas"/>
    <dgm:cxn modelId="{BF4B347C-D2CE-4472-BF9E-55F4E1C8A6C2}" type="presParOf" srcId="{FBF418BA-6196-41F9-A4D4-9AF0E03CA1FE}" destId="{A90885AE-4494-4D73-9EDC-1EE9F37E92A0}" srcOrd="7" destOrd="0" presId="urn:microsoft.com/office/officeart/2009/3/layout/OpposingIdeas"/>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2550C8-4D7E-443F-A29C-237C5B3030E5}">
      <dsp:nvSpPr>
        <dsp:cNvPr id="0" name=""/>
        <dsp:cNvSpPr/>
      </dsp:nvSpPr>
      <dsp:spPr>
        <a:xfrm rot="21300000">
          <a:off x="457130" y="877493"/>
          <a:ext cx="5038864" cy="440843"/>
        </a:xfrm>
        <a:prstGeom prst="mathMinus">
          <a:avLst/>
        </a:prstGeom>
        <a:solidFill>
          <a:srgbClr val="5B9BD5">
            <a:tint val="60000"/>
            <a:hueOff val="0"/>
            <a:satOff val="0"/>
            <a:lumOff val="0"/>
            <a:alphaOff val="0"/>
          </a:srgbClr>
        </a:solidFill>
        <a:ln>
          <a:noFill/>
        </a:ln>
        <a:effectLst/>
        <a:scene3d>
          <a:camera prst="orthographicFront"/>
          <a:lightRig rig="threePt" dir="t">
            <a:rot lat="0" lon="0" rev="7500000"/>
          </a:lightRig>
        </a:scene3d>
        <a:sp3d z="152400" extrusionH="63500" prstMaterial="matte">
          <a:bevelT w="50800" h="19050" prst="relaxedInset"/>
          <a:contourClr>
            <a:sysClr val="window" lastClr="FFFFFF"/>
          </a:contourClr>
        </a:sp3d>
      </dsp:spPr>
      <dsp:style>
        <a:lnRef idx="0">
          <a:scrgbClr r="0" g="0" b="0"/>
        </a:lnRef>
        <a:fillRef idx="1">
          <a:scrgbClr r="0" g="0" b="0"/>
        </a:fillRef>
        <a:effectRef idx="2">
          <a:scrgbClr r="0" g="0" b="0"/>
        </a:effectRef>
        <a:fontRef idx="minor">
          <a:schemeClr val="lt1"/>
        </a:fontRef>
      </dsp:style>
    </dsp:sp>
    <dsp:sp modelId="{92D58936-EA8D-4741-89B5-0CB78689867C}">
      <dsp:nvSpPr>
        <dsp:cNvPr id="0" name=""/>
        <dsp:cNvSpPr/>
      </dsp:nvSpPr>
      <dsp:spPr>
        <a:xfrm>
          <a:off x="714375" y="109791"/>
          <a:ext cx="1785937" cy="878332"/>
        </a:xfrm>
        <a:prstGeom prst="downArrow">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BBE92D31-B849-441C-A34C-8E5AE4CC4661}">
      <dsp:nvSpPr>
        <dsp:cNvPr id="0" name=""/>
        <dsp:cNvSpPr/>
      </dsp:nvSpPr>
      <dsp:spPr>
        <a:xfrm>
          <a:off x="2573645" y="9522"/>
          <a:ext cx="3068021" cy="9032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kumimoji="1" lang="ja-JP" altLang="en-US" sz="105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生活の繰り返し</a:t>
          </a:r>
          <a:r>
            <a:rPr kumimoji="1" lang="en-US" altLang="ja-JP" sz="105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a:t>
          </a:r>
          <a:r>
            <a:rPr kumimoji="1" lang="ja-JP" altLang="en-US" sz="105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苦痛を作り出す工場</a:t>
          </a:r>
          <a:r>
            <a:rPr kumimoji="1" lang="en-US" altLang="ja-JP" sz="105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a:t>
          </a:r>
          <a:br>
            <a:rPr kumimoji="1" lang="en-US" altLang="ja-JP" sz="120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br>
          <a:r>
            <a:rPr kumimoji="1" lang="ja-JP" altLang="en-US"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私</a:t>
          </a:r>
          <a:r>
            <a:rPr kumimoji="1" lang="en-US" altLang="ja-JP"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a:t>
          </a:r>
          <a:r>
            <a:rPr kumimoji="1" lang="ja-JP" altLang="en-US"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地上にいることが拷問</a:t>
          </a:r>
          <a:r>
            <a:rPr kumimoji="1" lang="en-US" altLang="ja-JP"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a:t>
          </a:r>
          <a:endParaRPr kumimoji="1" lang="ja-JP" altLang="en-US"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endParaRPr>
        </a:p>
      </dsp:txBody>
      <dsp:txXfrm>
        <a:off x="2573645" y="9522"/>
        <a:ext cx="3068021" cy="903204"/>
      </dsp:txXfrm>
    </dsp:sp>
    <dsp:sp modelId="{002DE579-E3DF-460C-8D20-13047C751C28}">
      <dsp:nvSpPr>
        <dsp:cNvPr id="0" name=""/>
        <dsp:cNvSpPr/>
      </dsp:nvSpPr>
      <dsp:spPr>
        <a:xfrm>
          <a:off x="3452812" y="1207706"/>
          <a:ext cx="1785937" cy="878332"/>
        </a:xfrm>
        <a:prstGeom prst="upArrow">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ABCC7491-ACB4-4D32-B442-8DFE11582400}">
      <dsp:nvSpPr>
        <dsp:cNvPr id="0" name=""/>
        <dsp:cNvSpPr/>
      </dsp:nvSpPr>
      <dsp:spPr>
        <a:xfrm>
          <a:off x="311457" y="1283103"/>
          <a:ext cx="3068021" cy="9032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kumimoji="1" lang="ja-JP" altLang="en-US"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クジラ</a:t>
          </a:r>
          <a:r>
            <a:rPr kumimoji="1" lang="en-US" altLang="ja-JP"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a:t>
          </a:r>
          <a:r>
            <a:rPr kumimoji="1" lang="ja-JP" altLang="en-US"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地上への物見遊山</a:t>
          </a:r>
          <a:r>
            <a:rPr kumimoji="1" lang="en-US" altLang="ja-JP" sz="12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a:t>
          </a:r>
          <a:br>
            <a:rPr kumimoji="1" lang="en-US" altLang="ja-JP" sz="120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br>
          <a:r>
            <a:rPr kumimoji="1" lang="ja-JP" altLang="en-US" sz="105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かなり気楽な考え方</a:t>
          </a:r>
        </a:p>
      </dsp:txBody>
      <dsp:txXfrm>
        <a:off x="311457" y="1283103"/>
        <a:ext cx="3068021" cy="90320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D07807-E7BA-45AB-944A-87FFD3D93F1B}">
      <dsp:nvSpPr>
        <dsp:cNvPr id="0" name=""/>
        <dsp:cNvSpPr/>
      </dsp:nvSpPr>
      <dsp:spPr>
        <a:xfrm>
          <a:off x="1418718" y="354960"/>
          <a:ext cx="2562602" cy="1378080"/>
        </a:xfrm>
        <a:prstGeom prst="round2DiagRect">
          <a:avLst>
            <a:gd name="adj1" fmla="val 0"/>
            <a:gd name="adj2" fmla="val 16670"/>
          </a:avLst>
        </a:prstGeom>
        <a:gradFill rotWithShape="0">
          <a:gsLst>
            <a:gs pos="0">
              <a:srgbClr val="ED7D31">
                <a:hueOff val="0"/>
                <a:satOff val="0"/>
                <a:lumOff val="0"/>
                <a:alphaOff val="0"/>
                <a:satMod val="103000"/>
                <a:lumMod val="102000"/>
                <a:tint val="94000"/>
              </a:srgbClr>
            </a:gs>
            <a:gs pos="50000">
              <a:srgbClr val="ED7D31">
                <a:hueOff val="0"/>
                <a:satOff val="0"/>
                <a:lumOff val="0"/>
                <a:alphaOff val="0"/>
                <a:satMod val="110000"/>
                <a:lumMod val="100000"/>
                <a:shade val="100000"/>
              </a:srgbClr>
            </a:gs>
            <a:gs pos="100000">
              <a:srgbClr val="ED7D31">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EDCFCB97-574F-474C-B1AC-8805AB836107}">
      <dsp:nvSpPr>
        <dsp:cNvPr id="0" name=""/>
        <dsp:cNvSpPr/>
      </dsp:nvSpPr>
      <dsp:spPr>
        <a:xfrm>
          <a:off x="2700019" y="501120"/>
          <a:ext cx="341" cy="1085759"/>
        </a:xfrm>
        <a:prstGeom prst="line">
          <a:avLst/>
        </a:prstGeom>
        <a:solidFill>
          <a:srgbClr val="ED7D31">
            <a:hueOff val="0"/>
            <a:satOff val="0"/>
            <a:lumOff val="0"/>
            <a:alphaOff val="0"/>
          </a:srgbClr>
        </a:solidFill>
        <a:ln w="12700" cap="flat" cmpd="sng" algn="ctr">
          <a:solidFill>
            <a:srgbClr val="ED7D31">
              <a:tint val="50000"/>
              <a:hueOff val="0"/>
              <a:satOff val="0"/>
              <a:lumOff val="0"/>
              <a:alphaOff val="0"/>
            </a:srgbClr>
          </a:solidFill>
          <a:prstDash val="solid"/>
          <a:miter lim="800000"/>
        </a:ln>
        <a:effectLst/>
        <a:scene3d>
          <a:camera prst="orthographicFront"/>
          <a:lightRig rig="threePt" dir="t">
            <a:rot lat="0" lon="0" rev="7500000"/>
          </a:lightRig>
        </a:scene3d>
        <a:sp3d z="127000" prstMaterial="matte"/>
      </dsp:spPr>
      <dsp:style>
        <a:lnRef idx="2">
          <a:scrgbClr r="0" g="0" b="0"/>
        </a:lnRef>
        <a:fillRef idx="1">
          <a:scrgbClr r="0" g="0" b="0"/>
        </a:fillRef>
        <a:effectRef idx="0">
          <a:scrgbClr r="0" g="0" b="0"/>
        </a:effectRef>
        <a:fontRef idx="minor"/>
      </dsp:style>
    </dsp:sp>
    <dsp:sp modelId="{D394EEF5-C1B3-4E34-8214-6D0D749A98EB}">
      <dsp:nvSpPr>
        <dsp:cNvPr id="0" name=""/>
        <dsp:cNvSpPr/>
      </dsp:nvSpPr>
      <dsp:spPr>
        <a:xfrm>
          <a:off x="1504138" y="459360"/>
          <a:ext cx="1110461" cy="1169279"/>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kumimoji="1" lang="ja-JP" altLang="en-US" sz="100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空と神は一体であり、その空が何であるかは神にも天使にも説明が複雑であり、説明しようとしない。</a:t>
          </a:r>
        </a:p>
      </dsp:txBody>
      <dsp:txXfrm>
        <a:off x="1504138" y="459360"/>
        <a:ext cx="1110461" cy="1169279"/>
      </dsp:txXfrm>
    </dsp:sp>
    <dsp:sp modelId="{29DB9709-3E95-439D-B502-EF239A70426E}">
      <dsp:nvSpPr>
        <dsp:cNvPr id="0" name=""/>
        <dsp:cNvSpPr/>
      </dsp:nvSpPr>
      <dsp:spPr>
        <a:xfrm>
          <a:off x="2785440" y="459360"/>
          <a:ext cx="1110461" cy="1169279"/>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kumimoji="1" lang="ja-JP" altLang="en-US" sz="1000"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空を論理という形で説明しようとする。論理を用いることで空の調和は崩れ混乱する。</a:t>
          </a:r>
        </a:p>
      </dsp:txBody>
      <dsp:txXfrm>
        <a:off x="2785440" y="459360"/>
        <a:ext cx="1110461" cy="1169279"/>
      </dsp:txXfrm>
    </dsp:sp>
    <dsp:sp modelId="{C79F7801-A8F8-4361-8905-C426D5C4AEA0}">
      <dsp:nvSpPr>
        <dsp:cNvPr id="0" name=""/>
        <dsp:cNvSpPr/>
      </dsp:nvSpPr>
      <dsp:spPr>
        <a:xfrm rot="16200000">
          <a:off x="453488" y="538129"/>
          <a:ext cx="1503360" cy="427100"/>
        </a:xfrm>
        <a:prstGeom prst="rightArrow">
          <a:avLst>
            <a:gd name="adj1" fmla="val 49830"/>
            <a:gd name="adj2" fmla="val 60660"/>
          </a:avLst>
        </a:prstGeom>
        <a:solidFill>
          <a:srgbClr val="ED7D31">
            <a:tint val="50000"/>
            <a:hueOff val="0"/>
            <a:satOff val="0"/>
            <a:lumOff val="0"/>
            <a:alphaOff val="0"/>
          </a:srgbClr>
        </a:solidFill>
        <a:ln>
          <a:noFill/>
        </a:ln>
        <a:effectLst/>
        <a:scene3d>
          <a:camera prst="orthographicFront"/>
          <a:lightRig rig="threePt" dir="t">
            <a:rot lat="0" lon="0" rev="7500000"/>
          </a:lightRig>
        </a:scene3d>
        <a:sp3d z="254000" extrusionH="63500" contourW="12700" prstMaterial="matte">
          <a:contourClr>
            <a:sysClr val="window" lastClr="FFFFFF"/>
          </a:contourClr>
        </a:sp3d>
      </dsp:spPr>
      <dsp:style>
        <a:lnRef idx="0">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r" defTabSz="622300">
            <a:lnSpc>
              <a:spcPct val="90000"/>
            </a:lnSpc>
            <a:spcBef>
              <a:spcPct val="0"/>
            </a:spcBef>
            <a:spcAft>
              <a:spcPct val="35000"/>
            </a:spcAft>
            <a:buNone/>
          </a:pPr>
          <a:r>
            <a:rPr kumimoji="1" lang="ja-JP" altLang="en-US" sz="14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天国の論理</a:t>
          </a:r>
        </a:p>
      </dsp:txBody>
      <dsp:txXfrm>
        <a:off x="518038" y="709817"/>
        <a:ext cx="1374261" cy="212824"/>
      </dsp:txXfrm>
    </dsp:sp>
    <dsp:sp modelId="{A90885AE-4494-4D73-9EDC-1EE9F37E92A0}">
      <dsp:nvSpPr>
        <dsp:cNvPr id="0" name=""/>
        <dsp:cNvSpPr/>
      </dsp:nvSpPr>
      <dsp:spPr>
        <a:xfrm rot="5400000">
          <a:off x="3443191" y="1122769"/>
          <a:ext cx="1503360" cy="427100"/>
        </a:xfrm>
        <a:prstGeom prst="rightArrow">
          <a:avLst>
            <a:gd name="adj1" fmla="val 49830"/>
            <a:gd name="adj2" fmla="val 60660"/>
          </a:avLst>
        </a:prstGeom>
        <a:solidFill>
          <a:srgbClr val="ED7D31">
            <a:tint val="50000"/>
            <a:hueOff val="-880662"/>
            <a:satOff val="-76170"/>
            <a:lumOff val="8755"/>
            <a:alphaOff val="0"/>
          </a:srgbClr>
        </a:solidFill>
        <a:ln>
          <a:noFill/>
        </a:ln>
        <a:effectLst/>
        <a:scene3d>
          <a:camera prst="orthographicFront"/>
          <a:lightRig rig="threePt" dir="t">
            <a:rot lat="0" lon="0" rev="7500000"/>
          </a:lightRig>
        </a:scene3d>
        <a:sp3d z="254000" extrusionH="63500" contourW="12700" prstMaterial="matte">
          <a:contourClr>
            <a:sysClr val="window" lastClr="FFFFFF"/>
          </a:contourClr>
        </a:sp3d>
      </dsp:spPr>
      <dsp:style>
        <a:lnRef idx="0">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r" defTabSz="622300">
            <a:lnSpc>
              <a:spcPct val="90000"/>
            </a:lnSpc>
            <a:spcBef>
              <a:spcPct val="0"/>
            </a:spcBef>
            <a:spcAft>
              <a:spcPct val="35000"/>
            </a:spcAft>
            <a:buNone/>
          </a:pPr>
          <a:r>
            <a:rPr kumimoji="1" lang="ja-JP" altLang="en-US" sz="1400" b="1" kern="1200">
              <a:solidFill>
                <a:sysClr val="windowText" lastClr="000000">
                  <a:hueOff val="0"/>
                  <a:satOff val="0"/>
                  <a:lumOff val="0"/>
                  <a:alphaOff val="0"/>
                </a:sysClr>
              </a:solidFill>
              <a:latin typeface="游明朝" panose="020F0502020204030204"/>
              <a:ea typeface="游明朝" panose="02020400000000000000" pitchFamily="18" charset="-128"/>
              <a:cs typeface="+mn-cs"/>
            </a:rPr>
            <a:t>悪魔の論理</a:t>
          </a:r>
        </a:p>
      </dsp:txBody>
      <dsp:txXfrm>
        <a:off x="3507741" y="1165358"/>
        <a:ext cx="1374261" cy="212824"/>
      </dsp:txXfrm>
    </dsp:sp>
  </dsp:spTree>
</dsp:drawing>
</file>

<file path=word/diagrams/layout1.xml><?xml version="1.0" encoding="utf-8"?>
<dgm:layoutDef xmlns:dgm="http://schemas.openxmlformats.org/drawingml/2006/diagram" xmlns:a="http://schemas.openxmlformats.org/drawingml/2006/main" uniqueId="urn:microsoft.com/office/officeart/2005/8/layout/arrow3">
  <dgm:title val=""/>
  <dgm:desc val=""/>
  <dgm:catLst>
    <dgm:cat type="relationship" pri="5000"/>
  </dgm:catLst>
  <dgm:sampData>
    <dgm:dataModel>
      <dgm:ptLst>
        <dgm:pt modelId="0" type="doc"/>
        <dgm:pt modelId="1">
          <dgm:prSet phldr="1"/>
        </dgm:pt>
        <dgm:pt modelId="2">
          <dgm:prSet phldr="1"/>
        </dgm:pt>
      </dgm:ptLst>
      <dgm:cxnLst>
        <dgm:cxn modelId="4" srcId="0" destId="1" srcOrd="0" destOrd="0"/>
        <dgm:cxn modelId="5" srcId="0" destId="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Lst>
      <dgm:cxnLst>
        <dgm:cxn modelId="3" srcId="0" destId="1" srcOrd="0" destOrd="0"/>
        <dgm:cxn modelId="4" srcId="0" destId="2" srcOrd="1" destOrd="0"/>
      </dgm:cxnLst>
      <dgm:bg/>
      <dgm:whole/>
    </dgm:dataModel>
  </dgm:clrData>
  <dgm:layoutNode name="compositeShape">
    <dgm:varLst>
      <dgm:chMax val="2"/>
      <dgm:dir/>
      <dgm:resizeHandles val="exact"/>
    </dgm:varLst>
    <dgm:alg type="composite">
      <dgm:param type="horzAlign" val="none"/>
      <dgm:param type="vertAlign" val="none"/>
    </dgm:alg>
    <dgm:shape xmlns:r="http://schemas.openxmlformats.org/officeDocument/2006/relationships" r:blip="">
      <dgm:adjLst/>
    </dgm:shape>
    <dgm:presOf/>
    <dgm:choose name="Name0">
      <dgm:if name="Name1" func="var" arg="dir" op="equ" val="norm">
        <dgm:choose name="Name2">
          <dgm:if name="Name3" axis="ch" ptType="node" func="cnt" op="gte" val="2">
            <dgm:constrLst>
              <dgm:constr type="w" for="ch" forName="divider" refType="w"/>
              <dgm:constr type="h" for="ch" forName="divider" refType="w" fact="0.2"/>
              <dgm:constr type="h" for="ch" forName="divider" refType="h" op="gte" fact="0.2"/>
              <dgm:constr type="h" for="ch" forName="divider" refType="h" op="lte" fact="0.4"/>
              <dgm:constr type="ctrX" for="ch" forName="divider" refType="w" fact="0.5"/>
              <dgm:constr type="ctrY" for="ch" forName="divider" refType="h" fact="0.5"/>
              <dgm:constr type="w" for="ch" forName="downArrow" refType="w" fact="0.3"/>
              <dgm:constr type="h" for="ch" forName="downArrow" refType="h" fact="0.4"/>
              <dgm:constr type="l" for="ch" forName="downArrow" refType="w" fact="0.1"/>
              <dgm:constr type="t" for="ch" forName="downArrow" refType="h" fact="0.05"/>
              <dgm:constr type="lOff" for="ch" forName="downArrow" refType="w" fact="0.02"/>
              <dgm:constr type="w" for="ch" forName="downArrowText" refType="w" fact="0.32"/>
              <dgm:constr type="h" for="ch" forName="downArrowText" refType="h" fact="0.42"/>
              <dgm:constr type="t" for="ch" forName="downArrowText"/>
              <dgm:constr type="r" for="ch" forName="downArrowText" refType="w" fact="0.85"/>
              <dgm:constr type="w" for="ch" forName="upArrow" refType="w" fact="0.3"/>
              <dgm:constr type="h" for="ch" forName="upArrow" refType="h" fact="0.4"/>
              <dgm:constr type="b" for="ch" forName="upArrow" refType="h" fact="0.95"/>
              <dgm:constr type="r" for="ch" forName="upArrow" refType="w" fact="0.9"/>
              <dgm:constr type="rOff" for="ch" forName="upArrow" refType="w" fact="-0.02"/>
              <dgm:constr type="w" for="ch" forName="upArrowText" refType="w" fact="0.32"/>
              <dgm:constr type="h" for="ch" forName="upArrowText" refType="h" fact="0.42"/>
              <dgm:constr type="b" for="ch" forName="upArrowText" refType="h"/>
              <dgm:constr type="l" for="ch" forName="upArrowText" refType="w" fact="0.15"/>
              <dgm:constr type="primFontSz" for="ch" ptType="node" op="equ" val="65"/>
            </dgm:constrLst>
          </dgm:if>
          <dgm:else name="Name4">
            <dgm:constrLst>
              <dgm:constr type="w" for="ch" forName="downArrow" refType="w" fact="0.4"/>
              <dgm:constr type="h" for="ch" forName="downArrow" refType="h" fact="0.8"/>
              <dgm:constr type="l" for="ch" forName="downArrow" refType="w" fact="0.02"/>
              <dgm:constr type="t" for="ch" forName="downArrow" refType="h" fact="0.05"/>
              <dgm:constr type="lOff" for="ch" forName="downArrow" refType="w" fact="0.02"/>
              <dgm:constr type="w" for="ch" forName="downArrowText" refType="w" fact="0.5"/>
              <dgm:constr type="h" for="ch" forName="downArrowText" refType="h"/>
              <dgm:constr type="t" for="ch" forName="downArrowText"/>
              <dgm:constr type="r" for="ch" forName="downArrowText" refType="w"/>
              <dgm:constr type="primFontSz" for="ch" ptType="node" op="equ" val="65"/>
            </dgm:constrLst>
          </dgm:else>
        </dgm:choose>
      </dgm:if>
      <dgm:else name="Name5">
        <dgm:choose name="Name6">
          <dgm:if name="Name7" axis="ch" ptType="node" func="cnt" op="gte" val="2">
            <dgm:constrLst>
              <dgm:constr type="w" for="ch" forName="divider" refType="w"/>
              <dgm:constr type="h" for="ch" forName="divider" refType="w" fact="0.2"/>
              <dgm:constr type="h" for="ch" forName="divider" refType="h" op="gte" fact="0.2"/>
              <dgm:constr type="h" for="ch" forName="divider" refType="h" op="lte" fact="0.4"/>
              <dgm:constr type="ctrX" for="ch" forName="divider" refType="w" fact="0.5"/>
              <dgm:constr type="ctrY" for="ch" forName="divider" refType="h" fact="0.5"/>
              <dgm:constr type="w" for="ch" forName="downArrow" refType="w" fact="0.3"/>
              <dgm:constr type="h" for="ch" forName="downArrow" refType="h" fact="0.4"/>
              <dgm:constr type="r" for="ch" forName="downArrow" refType="w" fact="0.9"/>
              <dgm:constr type="t" for="ch" forName="downArrow" refType="h" fact="0.05"/>
              <dgm:constr type="rOff" for="ch" forName="downArrow" refType="w" fact="-0.02"/>
              <dgm:constr type="w" for="ch" forName="downArrowText" refType="w" fact="0.32"/>
              <dgm:constr type="h" for="ch" forName="downArrowText" refType="h" fact="0.42"/>
              <dgm:constr type="t" for="ch" forName="downArrowText"/>
              <dgm:constr type="l" for="ch" forName="downArrowText" refType="w" fact="0.15"/>
              <dgm:constr type="w" for="ch" forName="upArrow" refType="w" fact="0.3"/>
              <dgm:constr type="h" for="ch" forName="upArrow" refType="h" fact="0.4"/>
              <dgm:constr type="b" for="ch" forName="upArrow" refType="h" fact="0.95"/>
              <dgm:constr type="l" for="ch" forName="upArrow" refType="w" fact="0.1"/>
              <dgm:constr type="lOff" for="ch" forName="upArrow" refType="w" fact="0.02"/>
              <dgm:constr type="w" for="ch" forName="upArrowText" refType="w" fact="0.32"/>
              <dgm:constr type="h" for="ch" forName="upArrowText" refType="h" fact="0.42"/>
              <dgm:constr type="b" for="ch" forName="upArrowText" refType="h"/>
              <dgm:constr type="r" for="ch" forName="upArrowText" refType="w" fact="0.85"/>
              <dgm:constr type="primFontSz" for="ch" ptType="node" op="equ" val="65"/>
            </dgm:constrLst>
          </dgm:if>
          <dgm:else name="Name8">
            <dgm:constrLst>
              <dgm:constr type="w" for="ch" forName="downArrow" refType="w" fact="0.4"/>
              <dgm:constr type="h" for="ch" forName="downArrow" refType="h" fact="0.8"/>
              <dgm:constr type="r" for="ch" forName="downArrow" refType="w" fact="0.98"/>
              <dgm:constr type="t" for="ch" forName="downArrow" refType="h" fact="0.05"/>
              <dgm:constr type="rOff" for="ch" forName="downArrow" refType="w" fact="-0.02"/>
              <dgm:constr type="w" for="ch" forName="downArrowText" refType="w" fact="0.5"/>
              <dgm:constr type="h" for="ch" forName="downArrowText" refType="h"/>
              <dgm:constr type="t" for="ch" forName="downArrowText"/>
              <dgm:constr type="l" for="ch" forName="downArrowText"/>
              <dgm:constr type="primFontSz" for="ch" ptType="node" op="equ" val="65"/>
            </dgm:constrLst>
          </dgm:else>
        </dgm:choose>
      </dgm:else>
    </dgm:choose>
    <dgm:ruleLst/>
    <dgm:choose name="Name9">
      <dgm:if name="Name10" axis="ch" ptType="node" func="cnt" op="gte" val="2">
        <dgm:layoutNode name="divider" styleLbl="fgShp">
          <dgm:alg type="sp"/>
          <dgm:choose name="Name11">
            <dgm:if name="Name12" func="var" arg="dir" op="equ" val="norm">
              <dgm:shape xmlns:r="http://schemas.openxmlformats.org/officeDocument/2006/relationships" rot="-5" type="mathMinus" r:blip="">
                <dgm:adjLst/>
              </dgm:shape>
            </dgm:if>
            <dgm:else name="Name13">
              <dgm:shape xmlns:r="http://schemas.openxmlformats.org/officeDocument/2006/relationships" rot="5" type="mathMinus" r:blip="">
                <dgm:adjLst/>
              </dgm:shape>
            </dgm:else>
          </dgm:choose>
          <dgm:presOf/>
          <dgm:constrLst/>
          <dgm:ruleLst/>
        </dgm:layoutNode>
      </dgm:if>
      <dgm:else name="Name14"/>
    </dgm:choose>
    <dgm:forEach name="Name15" axis="ch" ptType="node" cnt="1">
      <dgm:layoutNode name="downArrow" styleLbl="node1">
        <dgm:alg type="sp"/>
        <dgm:shape xmlns:r="http://schemas.openxmlformats.org/officeDocument/2006/relationships" type="downArrow" r:blip="">
          <dgm:adjLst/>
        </dgm:shape>
        <dgm:presOf/>
        <dgm:constrLst/>
        <dgm:ruleLst/>
      </dgm:layoutNode>
      <dgm:layoutNode name="downArrowText" styleLbl="revTx">
        <dgm:varLst>
          <dgm:bulletEnabled val="1"/>
        </dgm:varLst>
        <dgm:alg type="tx">
          <dgm:param type="txAnchorVertCh" val="mid"/>
        </dgm:alg>
        <dgm:shape xmlns:r="http://schemas.openxmlformats.org/officeDocument/2006/relationships" type="rect" r:blip="">
          <dgm:adjLst/>
        </dgm:shape>
        <dgm:presOf axis="desOrSelf" ptType="node"/>
        <dgm:constrLst/>
        <dgm:ruleLst>
          <dgm:rule type="primFontSz" val="5" fact="NaN" max="NaN"/>
        </dgm:ruleLst>
      </dgm:layoutNode>
    </dgm:forEach>
    <dgm:forEach name="Name16" axis="ch" ptType="node" st="2" cnt="1">
      <dgm:layoutNode name="upArrow" styleLbl="node1">
        <dgm:alg type="sp"/>
        <dgm:shape xmlns:r="http://schemas.openxmlformats.org/officeDocument/2006/relationships" type="upArrow" r:blip="">
          <dgm:adjLst/>
        </dgm:shape>
        <dgm:presOf/>
        <dgm:constrLst/>
        <dgm:ruleLst/>
      </dgm:layoutNode>
      <dgm:layoutNode name="upArrowText" styleLbl="revTx">
        <dgm:varLst>
          <dgm:bulletEnabled val="1"/>
        </dgm:varLst>
        <dgm:alg type="tx">
          <dgm:param type="txAnchorVertCh" val="mid"/>
        </dgm:alg>
        <dgm:shape xmlns:r="http://schemas.openxmlformats.org/officeDocument/2006/relationships" type="rect" r:blip="">
          <dgm:adjLst/>
        </dgm:shape>
        <dgm:presOf axis="desOrSelf" ptType="node"/>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9/3/layout/OpposingIdeas">
  <dgm:title val=""/>
  <dgm:desc val=""/>
  <dgm:catLst>
    <dgm:cat type="relationship" pri="3400"/>
  </dgm:catLst>
  <dgm:sampData>
    <dgm:dataModel>
      <dgm:ptLst>
        <dgm:pt modelId="0" type="doc"/>
        <dgm:pt modelId="10">
          <dgm:prSet phldr="1"/>
        </dgm:pt>
        <dgm:pt modelId="11">
          <dgm:prSet phldr="1"/>
        </dgm:pt>
        <dgm:pt modelId="20">
          <dgm:prSet phldr="1"/>
        </dgm:pt>
        <dgm:pt modelId="21">
          <dgm:prSet phldr="1"/>
        </dgm:pt>
      </dgm:ptLst>
      <dgm:cxnLst>
        <dgm:cxn modelId="30" srcId="0" destId="10" srcOrd="0" destOrd="0"/>
        <dgm:cxn modelId="12" srcId="10" destId="11" srcOrd="0" destOrd="0"/>
        <dgm:cxn modelId="40" srcId="0" destId="20" srcOrd="1" destOrd="0"/>
        <dgm:cxn modelId="22" srcId="20" destId="2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30" srcId="0" destId="10" srcOrd="0" destOrd="0"/>
        <dgm:cxn modelId="12" srcId="10" destId="11" srcOrd="0" destOrd="0"/>
        <dgm:cxn modelId="4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Lst>
      <dgm:cxnLst>
        <dgm:cxn modelId="30" srcId="0" destId="10" srcOrd="0" destOrd="0"/>
        <dgm:cxn modelId="12" srcId="10" destId="11" srcOrd="0" destOrd="0"/>
        <dgm:cxn modelId="40" srcId="0" destId="20" srcOrd="1" destOrd="0"/>
        <dgm:cxn modelId="22" srcId="20" destId="21" srcOrd="0" destOrd="0"/>
      </dgm:cxnLst>
      <dgm:bg/>
      <dgm:whole/>
    </dgm:dataModel>
  </dgm:clrData>
  <dgm:layoutNode name="Name0">
    <dgm:varLst>
      <dgm:chMax val="2"/>
      <dgm:dir/>
      <dgm:animOne val="branch"/>
      <dgm:animLvl val="lvl"/>
      <dgm:resizeHandles val="exact"/>
    </dgm:varLst>
    <dgm:choose name="Name1">
      <dgm:if name="Name2" axis="ch" ptType="node" func="cnt" op="lte" val="1">
        <dgm:alg type="composite">
          <dgm:param type="ar" val="0.9928"/>
        </dgm:alg>
      </dgm:if>
      <dgm:else name="Name3">
        <dgm:alg type="composite">
          <dgm:param type="ar" val="1.6364"/>
        </dgm:alg>
      </dgm:else>
    </dgm:choose>
    <dgm:shape xmlns:r="http://schemas.openxmlformats.org/officeDocument/2006/relationships" r:blip="">
      <dgm:adjLst/>
    </dgm:shape>
    <dgm:choose name="Name4">
      <dgm:if name="Name5" func="var" arg="dir" op="equ" val="norm">
        <dgm:choose name="Name6">
          <dgm:if name="Name7" axis="ch" ptType="node" func="cnt" op="lte" val="1">
            <dgm:constrLst>
              <dgm:constr type="primFontSz" for="des" forName="ParentText1" op="equ" val="65"/>
              <dgm:constr type="primFontSz" for="des" forName="ParentText2" refType="primFontSz" refFor="des" refForName="ParentText1" op="equ"/>
              <dgm:constr type="primFontSz" for="des" forName="ChildText1" op="equ" val="65"/>
              <dgm:constr type="primFontSz" for="des" forName="ChildText2" refType="primFontSz" refFor="des" refForName="ChildText1" op="equ"/>
              <dgm:constr type="l" for="ch" forName="ChildText1" refType="w" fact="0.2963"/>
              <dgm:constr type="t" for="ch" forName="ChildText1" refType="h" fact="0.2722"/>
              <dgm:constr type="w" for="ch" forName="ChildText1" refType="w" fact="0.6534"/>
              <dgm:constr type="h" for="ch" forName="ChildText1" refType="h" fact="0.6682"/>
              <dgm:constr type="l" for="ch" forName="Background" refType="w" fact="0.246"/>
              <dgm:constr type="t" for="ch" forName="Background" refType="h" fact="0.2125"/>
              <dgm:constr type="w" for="ch" forName="Background" refType="w" fact="0.754"/>
              <dgm:constr type="h" for="ch" forName="Background" refType="h" fact="0.7875"/>
              <dgm:constr type="l" for="ch" forName="ParentText1" refType="w" fact="0"/>
              <dgm:constr type="t" for="ch" forName="ParentText1" refType="h" fact="0"/>
              <dgm:constr type="w" for="ch" forName="ParentText1" refType="w" fact="0.234"/>
              <dgm:constr type="h" for="ch" forName="ParentText1" refType="h" fact="0.8713"/>
              <dgm:constr type="l" for="ch" forName="ParentShape1" refType="w" fact="0"/>
              <dgm:constr type="t" for="ch" forName="ParentShape1" refType="h" fact="0"/>
              <dgm:constr type="w" for="ch" forName="ParentShape1" refType="w" fact="0.234"/>
              <dgm:constr type="h" for="ch" forName="ParentShape1" refType="h" fact="0.8713"/>
            </dgm:constrLst>
          </dgm:if>
          <dgm:else name="Name8">
            <dgm:constrLst>
              <dgm:constr type="primFontSz" for="des" forName="ParentText1" op="equ" val="65"/>
              <dgm:constr type="primFontSz" for="des" forName="ParentText2" refType="primFontSz" refFor="des" refForName="ParentText1" op="equ"/>
              <dgm:constr type="primFontSz" for="des" forName="ChildText1" op="equ" val="65"/>
              <dgm:constr type="primFontSz" for="des" forName="ChildText2" refType="primFontSz" refFor="des" refForName="ChildText1" op="equ"/>
              <dgm:constr type="l" for="ch" forName="ChildText1" refType="w" fact="0.15"/>
              <dgm:constr type="t" for="ch" forName="ChildText1" refType="h" fact="0.22"/>
              <dgm:constr type="w" for="ch" forName="ChildText1" refType="w" fact="0.325"/>
              <dgm:constr type="h" for="ch" forName="ChildText1" refType="h" fact="0.56"/>
              <dgm:constr type="l" for="ch" forName="ChildText2" refType="w" fact="0.525"/>
              <dgm:constr type="t" for="ch" forName="ChildText2" refType="h" fact="0.22"/>
              <dgm:constr type="w" for="ch" forName="ChildText2" refType="w" fact="0.325"/>
              <dgm:constr type="h" for="ch" forName="ChildText2" refType="h" fact="0.56"/>
              <dgm:constr type="l" for="ch" forName="Background" refType="w" fact="0.125"/>
              <dgm:constr type="t" for="ch" forName="Background" refType="h" fact="0.17"/>
              <dgm:constr type="w" for="ch" forName="Background" refType="w" fact="0.75"/>
              <dgm:constr type="h" for="ch" forName="Background" refType="h" fact="0.66"/>
              <dgm:constr type="l" for="ch" forName="ParentText1" refType="w" fact="0"/>
              <dgm:constr type="t" for="ch" forName="ParentText1" refType="h" fact="0"/>
              <dgm:constr type="w" for="ch" forName="ParentText1" refType="w" fact="0.125"/>
              <dgm:constr type="h" for="ch" forName="ParentText1" refType="h" fact="0.72"/>
              <dgm:constr type="l" for="ch" forName="ParentShape1" refType="w" fact="0"/>
              <dgm:constr type="t" for="ch" forName="ParentShape1" refType="h" fact="0"/>
              <dgm:constr type="w" for="ch" forName="ParentShape1" refType="w" fact="0.125"/>
              <dgm:constr type="h" for="ch" forName="ParentShape1" refType="h" fact="0.72"/>
              <dgm:constr type="l" for="ch" forName="ParentText2" refType="w" fact="0.875"/>
              <dgm:constr type="t" for="ch" forName="ParentText2" refType="h" fact="0.28"/>
              <dgm:constr type="w" for="ch" forName="ParentText2" refType="w" fact="0.125"/>
              <dgm:constr type="h" for="ch" forName="ParentText2" refType="h" fact="0.72"/>
              <dgm:constr type="l" for="ch" forName="ParentShape2" refType="w" fact="0.875"/>
              <dgm:constr type="t" for="ch" forName="ParentShape2" refType="h" fact="0.28"/>
              <dgm:constr type="w" for="ch" forName="ParentShape2" refType="w" fact="0.125"/>
              <dgm:constr type="h" for="ch" forName="ParentShape2" refType="h" fact="0.72"/>
              <dgm:constr type="l" for="ch" forName="Divider" refType="w" fact="0.5"/>
              <dgm:constr type="t" for="ch" forName="Divider" refType="h" fact="0.24"/>
              <dgm:constr type="w" for="ch" forName="Divider" refType="w" fact="0.0001"/>
              <dgm:constr type="h" for="ch" forName="Divider" refType="h" fact="0.52"/>
            </dgm:constrLst>
          </dgm:else>
        </dgm:choose>
      </dgm:if>
      <dgm:else name="Name9">
        <dgm:choose name="Name10">
          <dgm:if name="Name11" axis="ch" ptType="node" func="cnt" op="lte" val="1">
            <dgm:constrLst>
              <dgm:constr type="primFontSz" for="des" forName="ParentText1" op="equ" val="65"/>
              <dgm:constr type="primFontSz" for="des" forName="ParentText2" refType="primFontSz" refFor="des" refForName="ParentText1" op="equ"/>
              <dgm:constr type="primFontSz" for="des" forName="ChildText1" op="equ" val="65"/>
              <dgm:constr type="primFontSz" for="des" forName="ChildText2" refType="primFontSz" refFor="des" refForName="ChildText1" op="equ"/>
              <dgm:constr type="r" for="ch" forName="ChildText1" refType="w" fact="-0.2455"/>
              <dgm:constr type="t" for="ch" forName="ChildText1" refType="h" fact="0.2651"/>
              <dgm:constr type="w" for="ch" forName="ChildText1" refType="w" fact="0.5351"/>
              <dgm:constr type="h" for="ch" forName="ChildText1" refType="h" fact="0.56"/>
              <dgm:constr type="r" for="ch" forName="Background" refType="w" fact="-0.246"/>
              <dgm:constr type="t" for="ch" forName="Background" refType="h" fact="0.2125"/>
              <dgm:constr type="w" for="ch" forName="Background" refType="w" fact="0.754"/>
              <dgm:constr type="h" for="ch" forName="Background" refType="h" fact="0.7875"/>
              <dgm:constr type="r" for="ch" forName="ParentText1" refType="w" fact="0"/>
              <dgm:constr type="t" for="ch" forName="ParentText1" refType="h" fact="0"/>
              <dgm:constr type="w" for="ch" forName="ParentText1" refType="w" fact="0.234"/>
              <dgm:constr type="h" for="ch" forName="ParentText1" refType="h" fact="0.8713"/>
              <dgm:constr type="r" for="ch" forName="ParentShape1" refType="w" fact="0"/>
              <dgm:constr type="t" for="ch" forName="ParentShape1" refType="h" fact="0"/>
              <dgm:constr type="w" for="ch" forName="ParentShape1" refType="w" fact="0.234"/>
              <dgm:constr type="h" for="ch" forName="ParentShape1" refType="h" fact="0.8713"/>
            </dgm:constrLst>
          </dgm:if>
          <dgm:else name="Name12">
            <dgm:constrLst>
              <dgm:constr type="primFontSz" for="des" forName="ParentText1" op="equ" val="65"/>
              <dgm:constr type="primFontSz" for="des" forName="ParentText2" refType="primFontSz" refFor="des" refForName="ParentText1" op="equ"/>
              <dgm:constr type="primFontSz" for="des" forName="ChildText1" op="equ" val="65"/>
              <dgm:constr type="primFontSz" for="des" forName="ChildText2" refType="primFontSz" refFor="des" refForName="ChildText1" op="equ"/>
              <dgm:constr type="r" for="ch" forName="ChildText1" refType="w" fact="-0.15"/>
              <dgm:constr type="t" for="ch" forName="ChildText1" refType="h" fact="0.22"/>
              <dgm:constr type="w" for="ch" forName="ChildText1" refType="w" fact="0.325"/>
              <dgm:constr type="h" for="ch" forName="ChildText1" refType="h" fact="0.56"/>
              <dgm:constr type="r" for="ch" forName="ChildText2" refType="w" fact="-0.525"/>
              <dgm:constr type="t" for="ch" forName="ChildText2" refType="h" fact="0.22"/>
              <dgm:constr type="w" for="ch" forName="ChildText2" refType="w" fact="0.325"/>
              <dgm:constr type="h" for="ch" forName="ChildText2" refType="h" fact="0.56"/>
              <dgm:constr type="r" for="ch" forName="Background" refType="w" fact="-0.125"/>
              <dgm:constr type="t" for="ch" forName="Background" refType="h" fact="0.17"/>
              <dgm:constr type="w" for="ch" forName="Background" refType="w" fact="0.75"/>
              <dgm:constr type="h" for="ch" forName="Background" refType="h" fact="0.66"/>
              <dgm:constr type="r" for="ch" forName="ParentText1" refType="w" fact="0"/>
              <dgm:constr type="t" for="ch" forName="ParentText1" refType="h" fact="0"/>
              <dgm:constr type="w" for="ch" forName="ParentText1" refType="w" fact="0.125"/>
              <dgm:constr type="h" for="ch" forName="ParentText1" refType="h" fact="0.72"/>
              <dgm:constr type="r" for="ch" forName="ParentShape1" refType="w" fact="0"/>
              <dgm:constr type="t" for="ch" forName="ParentShape1" refType="h" fact="0"/>
              <dgm:constr type="w" for="ch" forName="ParentShape1" refType="w" fact="0.125"/>
              <dgm:constr type="h" for="ch" forName="ParentShape1" refType="h" fact="0.72"/>
              <dgm:constr type="r" for="ch" forName="ParentText2" refType="w" fact="-0.875"/>
              <dgm:constr type="t" for="ch" forName="ParentText2" refType="h" fact="0.28"/>
              <dgm:constr type="w" for="ch" forName="ParentText2" refType="w" fact="0.125"/>
              <dgm:constr type="h" for="ch" forName="ParentText2" refType="h" fact="0.72"/>
              <dgm:constr type="r" for="ch" forName="ParentShape2" refType="w" fact="-0.875"/>
              <dgm:constr type="t" for="ch" forName="ParentShape2" refType="h" fact="0.28"/>
              <dgm:constr type="w" for="ch" forName="ParentShape2" refType="w" fact="0.125"/>
              <dgm:constr type="h" for="ch" forName="ParentShape2" refType="h" fact="0.72"/>
              <dgm:constr type="r" for="ch" forName="Divider" refType="w" fact="-0.5"/>
              <dgm:constr type="t" for="ch" forName="Divider" refType="h" fact="0.24"/>
              <dgm:constr type="w" for="ch" forName="Divider" refType="w" fact="0.0001"/>
              <dgm:constr type="h" for="ch" forName="Divider" refType="h" fact="0.52"/>
            </dgm:constrLst>
          </dgm:else>
        </dgm:choose>
      </dgm:else>
    </dgm:choose>
    <dgm:choose name="Name13">
      <dgm:if name="Name14" axis="ch" ptType="node" func="cnt" op="gte" val="1">
        <dgm:layoutNode name="Background" styleLbl="node1">
          <dgm:alg type="sp"/>
          <dgm:choose name="Name15">
            <dgm:if name="Name16" func="var" arg="dir" op="equ" val="norm">
              <dgm:shape xmlns:r="http://schemas.openxmlformats.org/officeDocument/2006/relationships" type="round2DiagRect" r:blip="">
                <dgm:adjLst>
                  <dgm:adj idx="1" val="0"/>
                  <dgm:adj idx="2" val="0.1667"/>
                </dgm:adjLst>
              </dgm:shape>
            </dgm:if>
            <dgm:else name="Name17">
              <dgm:shape xmlns:r="http://schemas.openxmlformats.org/officeDocument/2006/relationships" type="round2DiagRect" r:blip="">
                <dgm:adjLst>
                  <dgm:adj idx="1" val="0.1667"/>
                  <dgm:adj idx="2" val="0"/>
                </dgm:adjLst>
              </dgm:shape>
            </dgm:else>
          </dgm:choose>
          <dgm:presOf/>
        </dgm:layoutNode>
        <dgm:choose name="Name18">
          <dgm:if name="Name19" axis="ch" ptType="node" func="cnt" op="gte" val="2">
            <dgm:layoutNode name="Divider" styleLbl="callout">
              <dgm:alg type="sp"/>
              <dgm:shape xmlns:r="http://schemas.openxmlformats.org/officeDocument/2006/relationships" type="line" r:blip="">
                <dgm:adjLst/>
              </dgm:shape>
              <dgm:presOf/>
            </dgm:layoutNode>
          </dgm:if>
          <dgm:else name="Name20"/>
        </dgm:choose>
        <dgm:layoutNode name="ChildText1" styleLbl="revTx">
          <dgm:varLst>
            <dgm:chMax val="0"/>
            <dgm:chPref val="0"/>
            <dgm:bulletEnabled val="1"/>
          </dgm:varLst>
          <dgm:alg type="tx">
            <dgm:param type="parTxLTRAlign" val="l"/>
            <dgm:param type="txAnchorVert" val="t"/>
          </dgm:alg>
          <dgm:shape xmlns:r="http://schemas.openxmlformats.org/officeDocument/2006/relationships" type="rect" r:blip="" hideGeom="1">
            <dgm:adjLst/>
          </dgm:shape>
          <dgm:presOf axis="ch des"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21">
          <dgm:if name="Name22" axis="ch" ptType="node" func="cnt" op="gte" val="2">
            <dgm:layoutNode name="ChildText2" styleLbl="revTx">
              <dgm:varLst>
                <dgm:chMax val="0"/>
                <dgm:chPref val="0"/>
                <dgm:bulletEnabled val="1"/>
              </dgm:varLst>
              <dgm:alg type="tx">
                <dgm:param type="parTxLTRAlign" val="l"/>
                <dgm:param type="txAnchorVert" val="t"/>
              </dgm:alg>
              <dgm:shape xmlns:r="http://schemas.openxmlformats.org/officeDocument/2006/relationships" type="rect" r:blip="" hideGeom="1">
                <dgm:adjLst/>
              </dgm:shape>
              <dgm:presOf axis="ch des"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3"/>
        </dgm:choose>
        <dgm:layoutNode name="ParentText1" styleLbl="revTx">
          <dgm:varLst>
            <dgm:chMax val="1"/>
            <dgm:chPref val="1"/>
          </dgm:varLst>
          <dgm:choose name="Name24">
            <dgm:if name="Name25" func="var" arg="dir" op="equ" val="norm">
              <dgm:alg type="tx">
                <dgm:param type="parTxLTRAlign" val="r"/>
                <dgm:param type="shpTxLTRAlignCh" val="r"/>
                <dgm:param type="txAnchorVertCh" val="mid"/>
                <dgm:param type="autoTxRot" val="grav"/>
              </dgm:alg>
            </dgm:if>
            <dgm:else name="Name26">
              <dgm:alg type="tx">
                <dgm:param type="parTxLTRAlign" val="l"/>
                <dgm:param type="shpTxLTRAlignCh" val="r"/>
                <dgm:param type="txAnchorVertCh" val="mid"/>
                <dgm:param type="autoTxRot" val="grav"/>
              </dgm:alg>
            </dgm:else>
          </dgm:choose>
          <dgm:choose name="Name27">
            <dgm:if name="Name28" func="var" arg="dir" op="equ" val="norm">
              <dgm:shape xmlns:r="http://schemas.openxmlformats.org/officeDocument/2006/relationships" rot="-90" type="rightArrow" r:blip="" hideGeom="1">
                <dgm:adjLst>
                  <dgm:adj idx="1" val="0.4983"/>
                  <dgm:adj idx="2" val="0.6066"/>
                </dgm:adjLst>
              </dgm:shape>
            </dgm:if>
            <dgm:else name="Name29">
              <dgm:shape xmlns:r="http://schemas.openxmlformats.org/officeDocument/2006/relationships" rot="90" type="leftArrow" r:blip="" hideGeom="1">
                <dgm:adjLst>
                  <dgm:adj idx="1" val="0.4983"/>
                  <dgm:adj idx="2" val="0.6066"/>
                </dgm:adjLst>
              </dgm:shape>
            </dgm:else>
          </dgm:choose>
          <dgm:presOf axis="ch 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arentShape1" styleLbl="alignImgPlace1">
          <dgm:varLst/>
          <dgm:alg type="sp"/>
          <dgm:presOf axis="ch self" ptType="node node" st="1 1" cnt="1 0"/>
          <dgm:choose name="Name30">
            <dgm:if name="Name31" func="var" arg="dir" op="equ" val="norm">
              <dgm:shape xmlns:r="http://schemas.openxmlformats.org/officeDocument/2006/relationships" rot="-90" type="rightArrow" r:blip="">
                <dgm:adjLst>
                  <dgm:adj idx="1" val="0.4983"/>
                  <dgm:adj idx="2" val="0.6066"/>
                </dgm:adjLst>
              </dgm:shape>
            </dgm:if>
            <dgm:else name="Name32">
              <dgm:shape xmlns:r="http://schemas.openxmlformats.org/officeDocument/2006/relationships" rot="90" type="leftArrow" r:blip="">
                <dgm:adjLst>
                  <dgm:adj idx="1" val="0.4983"/>
                  <dgm:adj idx="2" val="0.6066"/>
                </dgm:adjLst>
              </dgm:shape>
            </dgm:else>
          </dgm:choose>
        </dgm:layoutNode>
        <dgm:choose name="Name33">
          <dgm:if name="Name34" axis="ch" ptType="node" func="cnt" op="gte" val="2">
            <dgm:layoutNode name="ParentText2" styleLbl="revTx">
              <dgm:varLst>
                <dgm:chMax val="1"/>
                <dgm:chPref val="1"/>
              </dgm:varLst>
              <dgm:choose name="Name35">
                <dgm:if name="Name36" func="var" arg="dir" op="equ" val="norm">
                  <dgm:alg type="tx">
                    <dgm:param type="parTxLTRAlign" val="r"/>
                    <dgm:param type="shpTxLTRAlignCh" val="r"/>
                    <dgm:param type="txAnchorVertCh" val="mid"/>
                    <dgm:param type="autoTxRot" val="grav"/>
                  </dgm:alg>
                </dgm:if>
                <dgm:else name="Name37">
                  <dgm:alg type="tx">
                    <dgm:param type="parTxLTRAlign" val="l"/>
                    <dgm:param type="shpTxLTRAlignCh" val="r"/>
                    <dgm:param type="txAnchorVertCh" val="mid"/>
                    <dgm:param type="autoTxRot" val="grav"/>
                  </dgm:alg>
                </dgm:else>
              </dgm:choose>
              <dgm:choose name="Name38">
                <dgm:if name="Name39" func="var" arg="dir" op="equ" val="norm">
                  <dgm:shape xmlns:r="http://schemas.openxmlformats.org/officeDocument/2006/relationships" rot="90" type="rightArrow" r:blip="" hideGeom="1">
                    <dgm:adjLst>
                      <dgm:adj idx="1" val="0.4983"/>
                      <dgm:adj idx="2" val="0.6066"/>
                    </dgm:adjLst>
                  </dgm:shape>
                </dgm:if>
                <dgm:else name="Name40">
                  <dgm:shape xmlns:r="http://schemas.openxmlformats.org/officeDocument/2006/relationships" rot="-90" type="leftArrow" r:blip="" hideGeom="1">
                    <dgm:adjLst>
                      <dgm:adj idx="1" val="0.4983"/>
                      <dgm:adj idx="2" val="0.6066"/>
                    </dgm:adjLst>
                  </dgm:shape>
                </dgm:else>
              </dgm:choose>
              <dgm:presOf axis="ch 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arentShape2" styleLbl="alignImgPlace1">
              <dgm:varLst/>
              <dgm:alg type="sp"/>
              <dgm:choose name="Name41">
                <dgm:if name="Name42" func="var" arg="dir" op="equ" val="norm">
                  <dgm:shape xmlns:r="http://schemas.openxmlformats.org/officeDocument/2006/relationships" rot="90" type="rightArrow" r:blip="">
                    <dgm:adjLst>
                      <dgm:adj idx="1" val="0.4983"/>
                      <dgm:adj idx="2" val="0.6066"/>
                    </dgm:adjLst>
                  </dgm:shape>
                </dgm:if>
                <dgm:else name="Name43">
                  <dgm:shape xmlns:r="http://schemas.openxmlformats.org/officeDocument/2006/relationships" rot="-90" type="leftArrow" r:blip="">
                    <dgm:adjLst>
                      <dgm:adj idx="1" val="0.4983"/>
                      <dgm:adj idx="2" val="0.6066"/>
                    </dgm:adjLst>
                  </dgm:shape>
                </dgm:else>
              </dgm:choose>
              <dgm:presOf axis="ch self" ptType="node node" st="2 1" cnt="1 0"/>
            </dgm:layoutNode>
          </dgm:if>
          <dgm:else name="Name44"/>
        </dgm:choose>
      </dgm:if>
      <dgm:else name="Name4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268</Words>
  <Characters>1528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2023-04-01T07:44:00Z</dcterms:created>
  <dcterms:modified xsi:type="dcterms:W3CDTF">2022-10-31T11:50:00Z</dcterms:modified>
</cp:coreProperties>
</file>